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04E3C" w14:textId="77777777" w:rsidR="000A0B5C" w:rsidRPr="00E07491" w:rsidRDefault="000A0B5C" w:rsidP="00E07491">
      <w:pPr>
        <w:spacing w:after="0" w:line="240" w:lineRule="auto"/>
        <w:jc w:val="center"/>
        <w:rPr>
          <w:rFonts w:eastAsia="Times New Roman" w:cstheme="minorHAnsi"/>
          <w:b/>
          <w:bCs/>
          <w:color w:val="auto"/>
          <w:sz w:val="20"/>
          <w:szCs w:val="20"/>
          <w:lang w:eastAsia="en-US"/>
        </w:rPr>
      </w:pPr>
    </w:p>
    <w:p w14:paraId="31E63FB2" w14:textId="24436190" w:rsidR="00E07491" w:rsidRDefault="00934CE4" w:rsidP="00E07491">
      <w:pPr>
        <w:spacing w:after="0" w:line="240" w:lineRule="auto"/>
        <w:jc w:val="both"/>
        <w:rPr>
          <w:rFonts w:cstheme="minorHAnsi"/>
          <w:sz w:val="20"/>
          <w:szCs w:val="20"/>
        </w:rPr>
      </w:pPr>
      <w:r w:rsidRPr="00E07491">
        <w:rPr>
          <w:rFonts w:cstheme="minorHAnsi"/>
          <w:sz w:val="20"/>
          <w:szCs w:val="20"/>
        </w:rPr>
        <w:t>Every year</w:t>
      </w:r>
      <w:r w:rsidR="00B410E1">
        <w:rPr>
          <w:rFonts w:cstheme="minorHAnsi"/>
          <w:sz w:val="20"/>
          <w:szCs w:val="20"/>
        </w:rPr>
        <w:t xml:space="preserve">, </w:t>
      </w:r>
      <w:r w:rsidRPr="00E07491">
        <w:rPr>
          <w:rFonts w:cstheme="minorHAnsi"/>
          <w:sz w:val="20"/>
          <w:szCs w:val="20"/>
        </w:rPr>
        <w:t>the Florida Department of Transportation is proud to recognize superior achievement by presenting an award in honor of the Commercial Service Airport of the Year. Any airport, airport authority, local or federal government official, consultant, contractor, industry partner, or FDOT staff who wishes to make a nomination may submit a written nomination to</w:t>
      </w:r>
      <w:r w:rsidR="008610CD">
        <w:rPr>
          <w:rFonts w:cstheme="minorHAnsi"/>
          <w:sz w:val="20"/>
          <w:szCs w:val="20"/>
        </w:rPr>
        <w:t xml:space="preserve"> </w:t>
      </w:r>
      <w:r w:rsidR="00B410E1">
        <w:rPr>
          <w:rFonts w:cstheme="minorHAnsi"/>
          <w:sz w:val="20"/>
          <w:szCs w:val="20"/>
        </w:rPr>
        <w:t xml:space="preserve">Michael McDougall, </w:t>
      </w:r>
      <w:r w:rsidR="008610CD" w:rsidRPr="008610CD">
        <w:rPr>
          <w:rFonts w:cstheme="minorHAnsi"/>
          <w:sz w:val="20"/>
          <w:szCs w:val="20"/>
        </w:rPr>
        <w:t xml:space="preserve">Aviation </w:t>
      </w:r>
      <w:r w:rsidR="00B410E1">
        <w:rPr>
          <w:rFonts w:cstheme="minorHAnsi"/>
          <w:sz w:val="20"/>
          <w:szCs w:val="20"/>
        </w:rPr>
        <w:t>Communications Manager,</w:t>
      </w:r>
      <w:r w:rsidR="008610CD" w:rsidRPr="008610CD">
        <w:rPr>
          <w:rFonts w:cstheme="minorHAnsi"/>
          <w:sz w:val="20"/>
          <w:szCs w:val="20"/>
        </w:rPr>
        <w:t xml:space="preserve"> by mail (Aviation Office, 605 Suwannee St.,</w:t>
      </w:r>
      <w:r w:rsidR="00B410E1">
        <w:rPr>
          <w:rFonts w:cstheme="minorHAnsi"/>
          <w:sz w:val="20"/>
          <w:szCs w:val="20"/>
        </w:rPr>
        <w:t xml:space="preserve"> </w:t>
      </w:r>
      <w:r w:rsidR="008610CD" w:rsidRPr="008610CD">
        <w:rPr>
          <w:rFonts w:cstheme="minorHAnsi"/>
          <w:sz w:val="20"/>
          <w:szCs w:val="20"/>
        </w:rPr>
        <w:t>MS-46,</w:t>
      </w:r>
      <w:r w:rsidR="00C67263">
        <w:rPr>
          <w:rFonts w:cstheme="minorHAnsi"/>
          <w:sz w:val="20"/>
          <w:szCs w:val="20"/>
        </w:rPr>
        <w:t xml:space="preserve"> </w:t>
      </w:r>
      <w:r w:rsidR="008610CD" w:rsidRPr="008610CD">
        <w:rPr>
          <w:rFonts w:cstheme="minorHAnsi"/>
          <w:sz w:val="20"/>
          <w:szCs w:val="20"/>
        </w:rPr>
        <w:t>Tallahassee,</w:t>
      </w:r>
      <w:r w:rsidR="00410780">
        <w:rPr>
          <w:rFonts w:cstheme="minorHAnsi"/>
          <w:sz w:val="20"/>
          <w:szCs w:val="20"/>
        </w:rPr>
        <w:t xml:space="preserve">  </w:t>
      </w:r>
      <w:r w:rsidR="008610CD" w:rsidRPr="008610CD">
        <w:rPr>
          <w:rFonts w:cstheme="minorHAnsi"/>
          <w:sz w:val="20"/>
          <w:szCs w:val="20"/>
        </w:rPr>
        <w:t>FL 32399-0450) or e-mail (</w:t>
      </w:r>
      <w:hyperlink r:id="rId9" w:history="1">
        <w:r w:rsidR="00622101" w:rsidRPr="001E755A">
          <w:rPr>
            <w:rStyle w:val="Hyperlink"/>
            <w:rFonts w:cstheme="minorHAnsi"/>
            <w:sz w:val="20"/>
            <w:szCs w:val="20"/>
          </w:rPr>
          <w:t>Michael.McDougall@dot.state.fl.us</w:t>
        </w:r>
      </w:hyperlink>
      <w:r w:rsidR="008610CD" w:rsidRPr="008610CD">
        <w:rPr>
          <w:rFonts w:cstheme="minorHAnsi"/>
          <w:sz w:val="20"/>
          <w:szCs w:val="20"/>
        </w:rPr>
        <w:t>)</w:t>
      </w:r>
      <w:r w:rsidRPr="00E07491">
        <w:rPr>
          <w:rFonts w:cstheme="minorHAnsi"/>
          <w:sz w:val="20"/>
          <w:szCs w:val="20"/>
        </w:rPr>
        <w:t>.</w:t>
      </w:r>
      <w:r w:rsidR="008610CD">
        <w:rPr>
          <w:rFonts w:cstheme="minorHAnsi"/>
          <w:sz w:val="20"/>
          <w:szCs w:val="20"/>
        </w:rPr>
        <w:t xml:space="preserve"> </w:t>
      </w:r>
    </w:p>
    <w:p w14:paraId="692658B8" w14:textId="77777777" w:rsidR="00934CE4" w:rsidRPr="00E07491" w:rsidRDefault="00934CE4" w:rsidP="00E07491">
      <w:pPr>
        <w:spacing w:after="0" w:line="240" w:lineRule="auto"/>
        <w:jc w:val="both"/>
        <w:rPr>
          <w:rFonts w:cstheme="minorHAnsi"/>
          <w:sz w:val="20"/>
          <w:szCs w:val="20"/>
        </w:rPr>
      </w:pPr>
      <w:r w:rsidRPr="00E07491">
        <w:rPr>
          <w:rFonts w:cstheme="minorHAnsi"/>
          <w:sz w:val="20"/>
          <w:szCs w:val="20"/>
        </w:rPr>
        <w:t xml:space="preserve">  </w:t>
      </w:r>
    </w:p>
    <w:p w14:paraId="7F266880" w14:textId="7B1C82AE" w:rsidR="00934CE4" w:rsidRDefault="00934CE4" w:rsidP="00E07491">
      <w:pPr>
        <w:spacing w:after="0" w:line="240" w:lineRule="auto"/>
        <w:jc w:val="both"/>
        <w:rPr>
          <w:rFonts w:cstheme="minorHAnsi"/>
          <w:sz w:val="20"/>
          <w:szCs w:val="20"/>
        </w:rPr>
      </w:pPr>
      <w:r w:rsidRPr="00E07491">
        <w:rPr>
          <w:rFonts w:cstheme="minorHAnsi"/>
          <w:sz w:val="20"/>
          <w:szCs w:val="20"/>
        </w:rPr>
        <w:t>All nominations must be received by FDOT no later than May 31</w:t>
      </w:r>
      <w:r w:rsidRPr="00E07491">
        <w:rPr>
          <w:rFonts w:cstheme="minorHAnsi"/>
          <w:sz w:val="20"/>
          <w:szCs w:val="20"/>
          <w:vertAlign w:val="superscript"/>
        </w:rPr>
        <w:t>st</w:t>
      </w:r>
      <w:r w:rsidRPr="00E07491">
        <w:rPr>
          <w:rFonts w:cstheme="minorHAnsi"/>
          <w:sz w:val="20"/>
          <w:szCs w:val="20"/>
        </w:rPr>
        <w:t xml:space="preserve"> of each year in order to be considered for that year. FDOT will present a certificate honoring the recipient in each award category at the Statewide CFASPP </w:t>
      </w:r>
      <w:r w:rsidR="00B410E1">
        <w:rPr>
          <w:rFonts w:cstheme="minorHAnsi"/>
          <w:sz w:val="20"/>
          <w:szCs w:val="20"/>
        </w:rPr>
        <w:t xml:space="preserve">Steering Committee </w:t>
      </w:r>
      <w:r w:rsidRPr="00E07491">
        <w:rPr>
          <w:rFonts w:cstheme="minorHAnsi"/>
          <w:sz w:val="20"/>
          <w:szCs w:val="20"/>
        </w:rPr>
        <w:t>Meeting</w:t>
      </w:r>
      <w:r w:rsidR="00B410E1">
        <w:rPr>
          <w:rFonts w:cstheme="minorHAnsi"/>
          <w:sz w:val="20"/>
          <w:szCs w:val="20"/>
        </w:rPr>
        <w:t xml:space="preserve"> held in conjunction with</w:t>
      </w:r>
      <w:r w:rsidRPr="00E07491">
        <w:rPr>
          <w:rFonts w:cstheme="minorHAnsi"/>
          <w:sz w:val="20"/>
          <w:szCs w:val="20"/>
        </w:rPr>
        <w:t xml:space="preserve"> the FAC </w:t>
      </w:r>
      <w:r w:rsidR="00B410E1">
        <w:rPr>
          <w:rFonts w:cstheme="minorHAnsi"/>
          <w:sz w:val="20"/>
          <w:szCs w:val="20"/>
        </w:rPr>
        <w:t xml:space="preserve">Annual </w:t>
      </w:r>
      <w:r w:rsidRPr="00E07491">
        <w:rPr>
          <w:rFonts w:cstheme="minorHAnsi"/>
          <w:sz w:val="20"/>
          <w:szCs w:val="20"/>
        </w:rPr>
        <w:t xml:space="preserve">Conference </w:t>
      </w:r>
      <w:r w:rsidR="00B410E1">
        <w:rPr>
          <w:rFonts w:cstheme="minorHAnsi"/>
          <w:sz w:val="20"/>
          <w:szCs w:val="20"/>
        </w:rPr>
        <w:t>and Exposition</w:t>
      </w:r>
      <w:r w:rsidR="001B6372">
        <w:rPr>
          <w:rFonts w:cstheme="minorHAnsi"/>
          <w:sz w:val="20"/>
          <w:szCs w:val="20"/>
        </w:rPr>
        <w:t xml:space="preserve">. </w:t>
      </w:r>
    </w:p>
    <w:p w14:paraId="7F83F8A6" w14:textId="77777777" w:rsidR="00E07491" w:rsidRPr="00E07491" w:rsidRDefault="00E07491" w:rsidP="00E07491">
      <w:pPr>
        <w:spacing w:after="0" w:line="240" w:lineRule="auto"/>
        <w:jc w:val="both"/>
        <w:rPr>
          <w:rFonts w:cstheme="minorHAnsi"/>
          <w:sz w:val="20"/>
          <w:szCs w:val="20"/>
        </w:rPr>
      </w:pPr>
    </w:p>
    <w:p w14:paraId="485DB204" w14:textId="283CF10E" w:rsidR="003413B1" w:rsidRDefault="003413B1" w:rsidP="003413B1">
      <w:pPr>
        <w:autoSpaceDE w:val="0"/>
        <w:autoSpaceDN w:val="0"/>
        <w:jc w:val="both"/>
        <w:rPr>
          <w:sz w:val="20"/>
          <w:szCs w:val="20"/>
        </w:rPr>
      </w:pPr>
      <w:r>
        <w:rPr>
          <w:sz w:val="20"/>
          <w:szCs w:val="20"/>
        </w:rPr>
        <w:t xml:space="preserve">To be considered eligible for </w:t>
      </w:r>
      <w:r w:rsidR="00C74020">
        <w:rPr>
          <w:sz w:val="20"/>
          <w:szCs w:val="20"/>
        </w:rPr>
        <w:t xml:space="preserve">the </w:t>
      </w:r>
      <w:r>
        <w:rPr>
          <w:sz w:val="20"/>
          <w:szCs w:val="20"/>
        </w:rPr>
        <w:t>Commercial Service Airport of the Year, an airport must meet all the following criteria:</w:t>
      </w:r>
    </w:p>
    <w:p w14:paraId="4D832EC0" w14:textId="6EB41803" w:rsidR="003413B1" w:rsidRPr="00187ECA" w:rsidRDefault="0010675A" w:rsidP="003413B1">
      <w:pPr>
        <w:pStyle w:val="ListParagraph"/>
        <w:numPr>
          <w:ilvl w:val="0"/>
          <w:numId w:val="9"/>
        </w:numPr>
        <w:spacing w:after="0" w:line="240" w:lineRule="auto"/>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B</w:t>
      </w:r>
      <w:r w:rsidR="003413B1" w:rsidRPr="00187ECA">
        <w:rPr>
          <w:rFonts w:asciiTheme="minorHAnsi" w:eastAsia="Times New Roman" w:hAnsiTheme="minorHAnsi" w:cstheme="minorHAnsi"/>
          <w:b/>
          <w:bCs/>
          <w:sz w:val="20"/>
          <w:szCs w:val="20"/>
        </w:rPr>
        <w:t>e geographically located within the State of Florida</w:t>
      </w:r>
      <w:r w:rsidR="007850BC">
        <w:rPr>
          <w:rFonts w:asciiTheme="minorHAnsi" w:eastAsia="Times New Roman" w:hAnsiTheme="minorHAnsi" w:cstheme="minorHAnsi"/>
          <w:b/>
          <w:bCs/>
          <w:sz w:val="20"/>
          <w:szCs w:val="20"/>
        </w:rPr>
        <w:t xml:space="preserve"> as part of the Florida Aviation System Plan (FASP)</w:t>
      </w:r>
      <w:r w:rsidR="003413B1" w:rsidRPr="00187ECA">
        <w:rPr>
          <w:rFonts w:asciiTheme="minorHAnsi" w:eastAsia="Times New Roman" w:hAnsiTheme="minorHAnsi" w:cstheme="minorHAnsi"/>
          <w:b/>
          <w:bCs/>
          <w:sz w:val="20"/>
          <w:szCs w:val="20"/>
        </w:rPr>
        <w:t>; and</w:t>
      </w:r>
    </w:p>
    <w:p w14:paraId="2E724C49" w14:textId="25FC4AD9" w:rsidR="003413B1" w:rsidRPr="00187ECA" w:rsidRDefault="0010675A" w:rsidP="003413B1">
      <w:pPr>
        <w:pStyle w:val="ListParagraph"/>
        <w:numPr>
          <w:ilvl w:val="0"/>
          <w:numId w:val="9"/>
        </w:numPr>
        <w:spacing w:after="0" w:line="240" w:lineRule="auto"/>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B</w:t>
      </w:r>
      <w:r w:rsidR="003413B1" w:rsidRPr="00187ECA">
        <w:rPr>
          <w:rFonts w:asciiTheme="minorHAnsi" w:eastAsia="Times New Roman" w:hAnsiTheme="minorHAnsi" w:cstheme="minorHAnsi"/>
          <w:b/>
          <w:bCs/>
          <w:sz w:val="20"/>
          <w:szCs w:val="20"/>
        </w:rPr>
        <w:t xml:space="preserve">e </w:t>
      </w:r>
      <w:r w:rsidR="00DA3183">
        <w:rPr>
          <w:rFonts w:asciiTheme="minorHAnsi" w:eastAsia="Times New Roman" w:hAnsiTheme="minorHAnsi" w:cstheme="minorHAnsi"/>
          <w:b/>
          <w:bCs/>
          <w:sz w:val="20"/>
          <w:szCs w:val="20"/>
        </w:rPr>
        <w:t>recognized</w:t>
      </w:r>
      <w:r w:rsidR="007E2E8E" w:rsidRPr="00187ECA">
        <w:rPr>
          <w:rFonts w:asciiTheme="minorHAnsi" w:eastAsia="Times New Roman" w:hAnsiTheme="minorHAnsi" w:cstheme="minorHAnsi"/>
          <w:b/>
          <w:bCs/>
          <w:sz w:val="20"/>
          <w:szCs w:val="20"/>
        </w:rPr>
        <w:t xml:space="preserve"> </w:t>
      </w:r>
      <w:r w:rsidR="003413B1" w:rsidRPr="00187ECA">
        <w:rPr>
          <w:rFonts w:asciiTheme="minorHAnsi" w:eastAsia="Times New Roman" w:hAnsiTheme="minorHAnsi" w:cstheme="minorHAnsi"/>
          <w:b/>
          <w:bCs/>
          <w:sz w:val="20"/>
          <w:szCs w:val="20"/>
        </w:rPr>
        <w:t>as a Commercial Service Airport</w:t>
      </w:r>
      <w:r w:rsidR="007E2E8E">
        <w:rPr>
          <w:rFonts w:asciiTheme="minorHAnsi" w:eastAsia="Times New Roman" w:hAnsiTheme="minorHAnsi" w:cstheme="minorHAnsi"/>
          <w:b/>
          <w:bCs/>
          <w:sz w:val="20"/>
          <w:szCs w:val="20"/>
        </w:rPr>
        <w:t xml:space="preserve"> by FDOT</w:t>
      </w:r>
      <w:r w:rsidR="007E2E8E" w:rsidRPr="00187ECA">
        <w:rPr>
          <w:rFonts w:asciiTheme="minorHAnsi" w:eastAsia="Times New Roman" w:hAnsiTheme="minorHAnsi" w:cstheme="minorHAnsi"/>
          <w:b/>
          <w:bCs/>
          <w:sz w:val="20"/>
          <w:szCs w:val="20"/>
        </w:rPr>
        <w:t xml:space="preserve"> </w:t>
      </w:r>
    </w:p>
    <w:p w14:paraId="71B638D2" w14:textId="77777777" w:rsidR="003413B1" w:rsidRDefault="003413B1" w:rsidP="00E07491">
      <w:pPr>
        <w:spacing w:after="0" w:line="240" w:lineRule="auto"/>
        <w:jc w:val="both"/>
        <w:rPr>
          <w:rFonts w:cstheme="minorHAnsi"/>
          <w:sz w:val="20"/>
          <w:szCs w:val="20"/>
        </w:rPr>
      </w:pPr>
    </w:p>
    <w:p w14:paraId="29875A49" w14:textId="77777777" w:rsidR="003413B1" w:rsidRDefault="003413B1" w:rsidP="00E07491">
      <w:pPr>
        <w:spacing w:after="0" w:line="240" w:lineRule="auto"/>
        <w:jc w:val="both"/>
        <w:rPr>
          <w:rFonts w:cstheme="minorHAnsi"/>
          <w:sz w:val="20"/>
          <w:szCs w:val="20"/>
        </w:rPr>
      </w:pPr>
    </w:p>
    <w:p w14:paraId="04E6E5C7" w14:textId="6EA0A1AA" w:rsidR="00934CE4" w:rsidRDefault="00934CE4" w:rsidP="00E07491">
      <w:pPr>
        <w:spacing w:after="0" w:line="240" w:lineRule="auto"/>
        <w:jc w:val="both"/>
        <w:rPr>
          <w:rFonts w:cstheme="minorHAnsi"/>
          <w:sz w:val="20"/>
          <w:szCs w:val="20"/>
        </w:rPr>
      </w:pPr>
      <w:r w:rsidRPr="00E07491">
        <w:rPr>
          <w:rFonts w:cstheme="minorHAnsi"/>
          <w:sz w:val="20"/>
          <w:szCs w:val="20"/>
        </w:rPr>
        <w:t xml:space="preserve">To nominate one of Florida's </w:t>
      </w:r>
      <w:r w:rsidR="00295F06">
        <w:rPr>
          <w:rFonts w:cstheme="minorHAnsi"/>
          <w:sz w:val="20"/>
          <w:szCs w:val="20"/>
        </w:rPr>
        <w:t>C</w:t>
      </w:r>
      <w:r w:rsidRPr="00E07491">
        <w:rPr>
          <w:rFonts w:cstheme="minorHAnsi"/>
          <w:sz w:val="20"/>
          <w:szCs w:val="20"/>
        </w:rPr>
        <w:t xml:space="preserve">ommercial </w:t>
      </w:r>
      <w:r w:rsidR="00295F06">
        <w:rPr>
          <w:rFonts w:cstheme="minorHAnsi"/>
          <w:sz w:val="20"/>
          <w:szCs w:val="20"/>
        </w:rPr>
        <w:t>S</w:t>
      </w:r>
      <w:r w:rsidRPr="00E07491">
        <w:rPr>
          <w:rFonts w:cstheme="minorHAnsi"/>
          <w:sz w:val="20"/>
          <w:szCs w:val="20"/>
        </w:rPr>
        <w:t xml:space="preserve">ervice airports as Commercial Airport of the Year, describe how the airport excels in the following areas: </w:t>
      </w:r>
    </w:p>
    <w:p w14:paraId="2909C54E" w14:textId="77777777" w:rsidR="00E07491" w:rsidRPr="00E07491" w:rsidRDefault="00E07491" w:rsidP="00E07491">
      <w:pPr>
        <w:spacing w:after="0" w:line="240" w:lineRule="auto"/>
        <w:jc w:val="both"/>
        <w:rPr>
          <w:rFonts w:cstheme="minorHAnsi"/>
          <w:sz w:val="20"/>
          <w:szCs w:val="20"/>
        </w:rPr>
      </w:pPr>
    </w:p>
    <w:p w14:paraId="76E31C25" w14:textId="77777777" w:rsidR="00934CE4" w:rsidRPr="00E07491" w:rsidRDefault="00934CE4" w:rsidP="00E07491">
      <w:pPr>
        <w:spacing w:after="0" w:line="240" w:lineRule="auto"/>
        <w:ind w:left="360"/>
        <w:jc w:val="both"/>
        <w:rPr>
          <w:rFonts w:cstheme="minorHAnsi"/>
          <w:b/>
          <w:bCs/>
          <w:sz w:val="20"/>
          <w:szCs w:val="20"/>
          <w:u w:val="single"/>
        </w:rPr>
      </w:pPr>
      <w:r w:rsidRPr="00E07491">
        <w:rPr>
          <w:rFonts w:cstheme="minorHAnsi"/>
          <w:b/>
          <w:bCs/>
          <w:sz w:val="20"/>
          <w:szCs w:val="20"/>
          <w:u w:val="single"/>
        </w:rPr>
        <w:t xml:space="preserve">Safety </w:t>
      </w:r>
    </w:p>
    <w:p w14:paraId="01BBBD58" w14:textId="424E0CA4" w:rsidR="00934CE4" w:rsidRPr="00E07491"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Approach standards for each active </w:t>
      </w:r>
      <w:proofErr w:type="gramStart"/>
      <w:r w:rsidRPr="00E07491">
        <w:rPr>
          <w:rFonts w:cstheme="minorHAnsi"/>
          <w:sz w:val="20"/>
          <w:szCs w:val="20"/>
        </w:rPr>
        <w:t>runway</w:t>
      </w:r>
      <w:r w:rsidR="003413B1">
        <w:rPr>
          <w:rFonts w:cstheme="minorHAnsi"/>
          <w:sz w:val="20"/>
          <w:szCs w:val="20"/>
        </w:rPr>
        <w:t>;</w:t>
      </w:r>
      <w:proofErr w:type="gramEnd"/>
      <w:r w:rsidRPr="00E07491">
        <w:rPr>
          <w:rFonts w:cstheme="minorHAnsi"/>
          <w:sz w:val="20"/>
          <w:szCs w:val="20"/>
        </w:rPr>
        <w:t xml:space="preserve"> </w:t>
      </w:r>
    </w:p>
    <w:p w14:paraId="1A5B7CDD" w14:textId="25801CA5" w:rsidR="00934CE4" w:rsidRPr="00E07491"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Primary surface for each active </w:t>
      </w:r>
      <w:proofErr w:type="gramStart"/>
      <w:r w:rsidRPr="00E07491">
        <w:rPr>
          <w:rFonts w:cstheme="minorHAnsi"/>
          <w:sz w:val="20"/>
          <w:szCs w:val="20"/>
        </w:rPr>
        <w:t>runway</w:t>
      </w:r>
      <w:r w:rsidR="003413B1">
        <w:rPr>
          <w:rFonts w:cstheme="minorHAnsi"/>
          <w:sz w:val="20"/>
          <w:szCs w:val="20"/>
        </w:rPr>
        <w:t>;</w:t>
      </w:r>
      <w:proofErr w:type="gramEnd"/>
      <w:r w:rsidRPr="00E07491">
        <w:rPr>
          <w:rFonts w:cstheme="minorHAnsi"/>
          <w:sz w:val="20"/>
          <w:szCs w:val="20"/>
        </w:rPr>
        <w:t xml:space="preserve"> </w:t>
      </w:r>
    </w:p>
    <w:p w14:paraId="42D1DDFD" w14:textId="710E4511" w:rsidR="00934CE4" w:rsidRPr="00E07491"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General condition of each runway </w:t>
      </w:r>
      <w:proofErr w:type="gramStart"/>
      <w:r w:rsidRPr="00E07491">
        <w:rPr>
          <w:rFonts w:cstheme="minorHAnsi"/>
          <w:sz w:val="20"/>
          <w:szCs w:val="20"/>
        </w:rPr>
        <w:t>surface</w:t>
      </w:r>
      <w:r w:rsidR="003413B1">
        <w:rPr>
          <w:rFonts w:cstheme="minorHAnsi"/>
          <w:sz w:val="20"/>
          <w:szCs w:val="20"/>
        </w:rPr>
        <w:t>;</w:t>
      </w:r>
      <w:proofErr w:type="gramEnd"/>
      <w:r w:rsidRPr="00E07491">
        <w:rPr>
          <w:rFonts w:cstheme="minorHAnsi"/>
          <w:sz w:val="20"/>
          <w:szCs w:val="20"/>
        </w:rPr>
        <w:t xml:space="preserve"> </w:t>
      </w:r>
    </w:p>
    <w:p w14:paraId="083E0A21" w14:textId="02953345" w:rsidR="00934CE4" w:rsidRPr="00E07491"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Secure terminal and </w:t>
      </w:r>
      <w:proofErr w:type="gramStart"/>
      <w:r w:rsidRPr="00E07491">
        <w:rPr>
          <w:rFonts w:cstheme="minorHAnsi"/>
          <w:sz w:val="20"/>
          <w:szCs w:val="20"/>
        </w:rPr>
        <w:t>airfield</w:t>
      </w:r>
      <w:r w:rsidR="003413B1">
        <w:rPr>
          <w:rFonts w:cstheme="minorHAnsi"/>
          <w:sz w:val="20"/>
          <w:szCs w:val="20"/>
        </w:rPr>
        <w:t>;</w:t>
      </w:r>
      <w:proofErr w:type="gramEnd"/>
      <w:r w:rsidRPr="00E07491">
        <w:rPr>
          <w:rFonts w:cstheme="minorHAnsi"/>
          <w:sz w:val="20"/>
          <w:szCs w:val="20"/>
        </w:rPr>
        <w:t xml:space="preserve"> </w:t>
      </w:r>
    </w:p>
    <w:p w14:paraId="4F1757F3" w14:textId="16419045" w:rsidR="00934CE4" w:rsidRPr="00E07491"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Emergency procedures, facilities and </w:t>
      </w:r>
      <w:proofErr w:type="gramStart"/>
      <w:r w:rsidRPr="00E07491">
        <w:rPr>
          <w:rFonts w:cstheme="minorHAnsi"/>
          <w:sz w:val="20"/>
          <w:szCs w:val="20"/>
        </w:rPr>
        <w:t>equipment</w:t>
      </w:r>
      <w:r w:rsidR="003413B1">
        <w:rPr>
          <w:rFonts w:cstheme="minorHAnsi"/>
          <w:sz w:val="20"/>
          <w:szCs w:val="20"/>
        </w:rPr>
        <w:t>;</w:t>
      </w:r>
      <w:proofErr w:type="gramEnd"/>
    </w:p>
    <w:p w14:paraId="4D95D573" w14:textId="3321A5FE" w:rsidR="00934CE4" w:rsidRDefault="00934CE4" w:rsidP="00E07491">
      <w:pPr>
        <w:numPr>
          <w:ilvl w:val="0"/>
          <w:numId w:val="6"/>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Proper and correct airfield signage and marking</w:t>
      </w:r>
      <w:r w:rsidR="003413B1">
        <w:rPr>
          <w:rFonts w:cstheme="minorHAnsi"/>
          <w:sz w:val="20"/>
          <w:szCs w:val="20"/>
        </w:rPr>
        <w:t>.</w:t>
      </w:r>
    </w:p>
    <w:p w14:paraId="082A8442" w14:textId="77777777" w:rsidR="00E07491" w:rsidRPr="00E07491" w:rsidRDefault="00E07491" w:rsidP="00E07491">
      <w:pPr>
        <w:spacing w:after="0" w:line="240" w:lineRule="auto"/>
        <w:ind w:left="1080"/>
        <w:jc w:val="both"/>
        <w:rPr>
          <w:rFonts w:cstheme="minorHAnsi"/>
          <w:sz w:val="20"/>
          <w:szCs w:val="20"/>
        </w:rPr>
      </w:pPr>
    </w:p>
    <w:p w14:paraId="62208588" w14:textId="77777777" w:rsidR="00934CE4" w:rsidRPr="00E07491" w:rsidRDefault="00934CE4" w:rsidP="00E07491">
      <w:pPr>
        <w:spacing w:after="0" w:line="240" w:lineRule="auto"/>
        <w:ind w:left="360"/>
        <w:jc w:val="both"/>
        <w:rPr>
          <w:rFonts w:cstheme="minorHAnsi"/>
          <w:b/>
          <w:bCs/>
          <w:sz w:val="20"/>
          <w:szCs w:val="20"/>
          <w:u w:val="single"/>
        </w:rPr>
      </w:pPr>
      <w:r w:rsidRPr="00E07491">
        <w:rPr>
          <w:rFonts w:cstheme="minorHAnsi"/>
          <w:b/>
          <w:bCs/>
          <w:sz w:val="20"/>
          <w:szCs w:val="20"/>
          <w:u w:val="single"/>
        </w:rPr>
        <w:t xml:space="preserve">Aesthetics </w:t>
      </w:r>
    </w:p>
    <w:p w14:paraId="14AF9D08" w14:textId="53D55F93" w:rsidR="00934CE4" w:rsidRPr="00E07491" w:rsidRDefault="00934CE4" w:rsidP="00E07491">
      <w:pPr>
        <w:numPr>
          <w:ilvl w:val="0"/>
          <w:numId w:val="7"/>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General appearance of the airport and the impression left from arrival or departure by air or auto, including but not limited to, building appearance, landscaping, grounds maintenance, auto access roads, and parking </w:t>
      </w:r>
      <w:proofErr w:type="gramStart"/>
      <w:r w:rsidR="002073D8" w:rsidRPr="00E07491">
        <w:rPr>
          <w:rFonts w:cstheme="minorHAnsi"/>
          <w:sz w:val="20"/>
          <w:szCs w:val="20"/>
        </w:rPr>
        <w:t>areas</w:t>
      </w:r>
      <w:r w:rsidR="002073D8">
        <w:rPr>
          <w:rFonts w:cstheme="minorHAnsi"/>
          <w:sz w:val="20"/>
          <w:szCs w:val="20"/>
        </w:rPr>
        <w:t>;</w:t>
      </w:r>
      <w:proofErr w:type="gramEnd"/>
      <w:r w:rsidRPr="00E07491">
        <w:rPr>
          <w:rFonts w:cstheme="minorHAnsi"/>
          <w:sz w:val="20"/>
          <w:szCs w:val="20"/>
        </w:rPr>
        <w:t xml:space="preserve"> </w:t>
      </w:r>
    </w:p>
    <w:p w14:paraId="30280197" w14:textId="1E93E6BB" w:rsidR="00934CE4" w:rsidRPr="00E07491" w:rsidRDefault="00934CE4" w:rsidP="00E07491">
      <w:pPr>
        <w:numPr>
          <w:ilvl w:val="0"/>
          <w:numId w:val="7"/>
        </w:numPr>
        <w:tabs>
          <w:tab w:val="clear" w:pos="720"/>
          <w:tab w:val="num" w:pos="1080"/>
        </w:tabs>
        <w:spacing w:after="0" w:line="240" w:lineRule="auto"/>
        <w:ind w:left="1080"/>
        <w:jc w:val="both"/>
        <w:rPr>
          <w:rFonts w:cstheme="minorHAnsi"/>
          <w:b/>
          <w:bCs/>
          <w:sz w:val="20"/>
          <w:szCs w:val="20"/>
        </w:rPr>
      </w:pPr>
      <w:r w:rsidRPr="00E07491">
        <w:rPr>
          <w:rFonts w:cstheme="minorHAnsi"/>
          <w:sz w:val="20"/>
          <w:szCs w:val="20"/>
        </w:rPr>
        <w:t>Friendliness, courtesy, cooperation, and efficiency of airport staff</w:t>
      </w:r>
      <w:r w:rsidR="003413B1">
        <w:rPr>
          <w:rFonts w:cstheme="minorHAnsi"/>
          <w:sz w:val="20"/>
          <w:szCs w:val="20"/>
        </w:rPr>
        <w:t>.</w:t>
      </w:r>
    </w:p>
    <w:p w14:paraId="09D1D4DA" w14:textId="77777777" w:rsidR="00E07491" w:rsidRPr="00E07491" w:rsidRDefault="00E07491" w:rsidP="00E07491">
      <w:pPr>
        <w:spacing w:after="0" w:line="240" w:lineRule="auto"/>
        <w:ind w:left="1080"/>
        <w:jc w:val="both"/>
        <w:rPr>
          <w:rFonts w:cstheme="minorHAnsi"/>
          <w:b/>
          <w:bCs/>
          <w:sz w:val="20"/>
          <w:szCs w:val="20"/>
        </w:rPr>
      </w:pPr>
    </w:p>
    <w:p w14:paraId="51DF5E40" w14:textId="77777777" w:rsidR="00934CE4" w:rsidRPr="00E07491" w:rsidRDefault="00934CE4" w:rsidP="00E07491">
      <w:pPr>
        <w:spacing w:after="0" w:line="240" w:lineRule="auto"/>
        <w:ind w:left="360"/>
        <w:jc w:val="both"/>
        <w:rPr>
          <w:rFonts w:cstheme="minorHAnsi"/>
          <w:b/>
          <w:bCs/>
          <w:sz w:val="20"/>
          <w:szCs w:val="20"/>
          <w:u w:val="single"/>
        </w:rPr>
      </w:pPr>
      <w:r w:rsidRPr="00E07491">
        <w:rPr>
          <w:rFonts w:cstheme="minorHAnsi"/>
          <w:b/>
          <w:bCs/>
          <w:sz w:val="20"/>
          <w:szCs w:val="20"/>
          <w:u w:val="single"/>
        </w:rPr>
        <w:t xml:space="preserve">Airport Management </w:t>
      </w:r>
    </w:p>
    <w:p w14:paraId="012F99CA" w14:textId="6CDF1BC8"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Innovative </w:t>
      </w:r>
      <w:proofErr w:type="gramStart"/>
      <w:r w:rsidRPr="00E07491">
        <w:rPr>
          <w:rFonts w:cstheme="minorHAnsi"/>
          <w:sz w:val="20"/>
          <w:szCs w:val="20"/>
        </w:rPr>
        <w:t>programs</w:t>
      </w:r>
      <w:r w:rsidR="003413B1">
        <w:rPr>
          <w:rFonts w:cstheme="minorHAnsi"/>
          <w:sz w:val="20"/>
          <w:szCs w:val="20"/>
        </w:rPr>
        <w:t>;</w:t>
      </w:r>
      <w:proofErr w:type="gramEnd"/>
      <w:r w:rsidRPr="00E07491">
        <w:rPr>
          <w:rFonts w:cstheme="minorHAnsi"/>
          <w:sz w:val="20"/>
          <w:szCs w:val="20"/>
        </w:rPr>
        <w:t xml:space="preserve"> </w:t>
      </w:r>
    </w:p>
    <w:p w14:paraId="1A2B9A60" w14:textId="31B514AB"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Active participation by airport management to maximize service to the traveling </w:t>
      </w:r>
      <w:proofErr w:type="gramStart"/>
      <w:r w:rsidRPr="00E07491">
        <w:rPr>
          <w:rFonts w:cstheme="minorHAnsi"/>
          <w:sz w:val="20"/>
          <w:szCs w:val="20"/>
        </w:rPr>
        <w:t>public</w:t>
      </w:r>
      <w:r w:rsidR="003413B1">
        <w:rPr>
          <w:rFonts w:cstheme="minorHAnsi"/>
          <w:sz w:val="20"/>
          <w:szCs w:val="20"/>
        </w:rPr>
        <w:t>;</w:t>
      </w:r>
      <w:proofErr w:type="gramEnd"/>
      <w:r w:rsidRPr="00E07491">
        <w:rPr>
          <w:rFonts w:cstheme="minorHAnsi"/>
          <w:sz w:val="20"/>
          <w:szCs w:val="20"/>
        </w:rPr>
        <w:t xml:space="preserve"> </w:t>
      </w:r>
    </w:p>
    <w:p w14:paraId="15CE0D00" w14:textId="520C6CC9"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Financial stability and optimum use of </w:t>
      </w:r>
      <w:proofErr w:type="gramStart"/>
      <w:r w:rsidRPr="00E07491">
        <w:rPr>
          <w:rFonts w:cstheme="minorHAnsi"/>
          <w:sz w:val="20"/>
          <w:szCs w:val="20"/>
        </w:rPr>
        <w:t>resources</w:t>
      </w:r>
      <w:r w:rsidR="003413B1">
        <w:rPr>
          <w:rFonts w:cstheme="minorHAnsi"/>
          <w:sz w:val="20"/>
          <w:szCs w:val="20"/>
        </w:rPr>
        <w:t>;</w:t>
      </w:r>
      <w:proofErr w:type="gramEnd"/>
      <w:r w:rsidRPr="00E07491">
        <w:rPr>
          <w:rFonts w:cstheme="minorHAnsi"/>
          <w:sz w:val="20"/>
          <w:szCs w:val="20"/>
        </w:rPr>
        <w:t xml:space="preserve"> </w:t>
      </w:r>
    </w:p>
    <w:p w14:paraId="1CD579DA" w14:textId="09C8630D"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Knowledge of and compliance with state and federal rules and </w:t>
      </w:r>
      <w:proofErr w:type="gramStart"/>
      <w:r w:rsidRPr="00E07491">
        <w:rPr>
          <w:rFonts w:cstheme="minorHAnsi"/>
          <w:sz w:val="20"/>
          <w:szCs w:val="20"/>
        </w:rPr>
        <w:t>regulations</w:t>
      </w:r>
      <w:r w:rsidR="003413B1">
        <w:rPr>
          <w:rFonts w:cstheme="minorHAnsi"/>
          <w:sz w:val="20"/>
          <w:szCs w:val="20"/>
        </w:rPr>
        <w:t>;</w:t>
      </w:r>
      <w:proofErr w:type="gramEnd"/>
      <w:r w:rsidRPr="00E07491">
        <w:rPr>
          <w:rFonts w:cstheme="minorHAnsi"/>
          <w:sz w:val="20"/>
          <w:szCs w:val="20"/>
        </w:rPr>
        <w:t xml:space="preserve"> </w:t>
      </w:r>
    </w:p>
    <w:p w14:paraId="44B06EE8" w14:textId="166F369C"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 xml:space="preserve">Adequacy and currency of airport master plan, and compliance with existing master </w:t>
      </w:r>
      <w:proofErr w:type="gramStart"/>
      <w:r w:rsidRPr="00E07491">
        <w:rPr>
          <w:rFonts w:cstheme="minorHAnsi"/>
          <w:sz w:val="20"/>
          <w:szCs w:val="20"/>
        </w:rPr>
        <w:t>plan</w:t>
      </w:r>
      <w:r w:rsidR="003413B1">
        <w:rPr>
          <w:rFonts w:cstheme="minorHAnsi"/>
          <w:sz w:val="20"/>
          <w:szCs w:val="20"/>
        </w:rPr>
        <w:t>;</w:t>
      </w:r>
      <w:proofErr w:type="gramEnd"/>
      <w:r w:rsidRPr="00E07491">
        <w:rPr>
          <w:rFonts w:cstheme="minorHAnsi"/>
          <w:sz w:val="20"/>
          <w:szCs w:val="20"/>
        </w:rPr>
        <w:t xml:space="preserve"> </w:t>
      </w:r>
    </w:p>
    <w:p w14:paraId="3F9BA026" w14:textId="56D070E5" w:rsidR="00934CE4" w:rsidRPr="00E07491" w:rsidRDefault="00934CE4" w:rsidP="00E07491">
      <w:pPr>
        <w:numPr>
          <w:ilvl w:val="0"/>
          <w:numId w:val="8"/>
        </w:numPr>
        <w:tabs>
          <w:tab w:val="clear" w:pos="720"/>
          <w:tab w:val="num" w:pos="1080"/>
        </w:tabs>
        <w:spacing w:after="0" w:line="240" w:lineRule="auto"/>
        <w:ind w:left="1080"/>
        <w:jc w:val="both"/>
        <w:rPr>
          <w:rFonts w:cstheme="minorHAnsi"/>
          <w:sz w:val="20"/>
          <w:szCs w:val="20"/>
        </w:rPr>
      </w:pPr>
      <w:r w:rsidRPr="00E07491">
        <w:rPr>
          <w:rFonts w:cstheme="minorHAnsi"/>
          <w:sz w:val="20"/>
          <w:szCs w:val="20"/>
        </w:rPr>
        <w:t>Completeness and financial feasibility of Joint Automated Capital Improvement Program data</w:t>
      </w:r>
      <w:r w:rsidR="003413B1">
        <w:rPr>
          <w:rFonts w:cstheme="minorHAnsi"/>
          <w:sz w:val="20"/>
          <w:szCs w:val="20"/>
        </w:rPr>
        <w:t>.</w:t>
      </w:r>
    </w:p>
    <w:p w14:paraId="505B9623" w14:textId="77777777" w:rsidR="00934CE4" w:rsidRPr="00E07491" w:rsidRDefault="00934CE4" w:rsidP="00E07491">
      <w:pPr>
        <w:spacing w:after="0" w:line="240" w:lineRule="auto"/>
        <w:ind w:left="1080"/>
        <w:jc w:val="both"/>
        <w:rPr>
          <w:rFonts w:cstheme="minorHAnsi"/>
          <w:sz w:val="20"/>
          <w:szCs w:val="20"/>
        </w:rPr>
      </w:pPr>
    </w:p>
    <w:p w14:paraId="4C3F7A88" w14:textId="77777777" w:rsidR="006A3495" w:rsidRDefault="006A3495" w:rsidP="00E07491">
      <w:pPr>
        <w:spacing w:after="0" w:line="240" w:lineRule="auto"/>
        <w:jc w:val="both"/>
        <w:rPr>
          <w:rFonts w:cstheme="minorHAnsi"/>
          <w:sz w:val="20"/>
          <w:szCs w:val="20"/>
        </w:rPr>
      </w:pPr>
    </w:p>
    <w:p w14:paraId="05ED1AF5" w14:textId="77777777" w:rsidR="006E5A31" w:rsidRDefault="006E5A31" w:rsidP="00E07491">
      <w:pPr>
        <w:spacing w:after="0" w:line="240" w:lineRule="auto"/>
        <w:jc w:val="both"/>
        <w:rPr>
          <w:rFonts w:cstheme="minorHAnsi"/>
          <w:sz w:val="20"/>
          <w:szCs w:val="20"/>
        </w:rPr>
      </w:pPr>
    </w:p>
    <w:p w14:paraId="649BAFBA" w14:textId="13990229" w:rsidR="00934CE4" w:rsidRDefault="00DB324E" w:rsidP="00E07491">
      <w:pPr>
        <w:spacing w:after="0" w:line="240" w:lineRule="auto"/>
        <w:jc w:val="both"/>
        <w:rPr>
          <w:rFonts w:cstheme="minorHAnsi"/>
          <w:sz w:val="20"/>
          <w:szCs w:val="20"/>
        </w:rPr>
      </w:pPr>
      <w:r>
        <w:rPr>
          <w:rFonts w:cstheme="minorHAnsi"/>
          <w:sz w:val="20"/>
          <w:szCs w:val="20"/>
        </w:rPr>
        <w:t>P</w:t>
      </w:r>
      <w:r w:rsidRPr="00E07491">
        <w:rPr>
          <w:rFonts w:cstheme="minorHAnsi"/>
          <w:sz w:val="20"/>
          <w:szCs w:val="20"/>
        </w:rPr>
        <w:t xml:space="preserve">lease </w:t>
      </w:r>
      <w:r>
        <w:rPr>
          <w:rFonts w:cstheme="minorHAnsi"/>
          <w:sz w:val="20"/>
          <w:szCs w:val="20"/>
        </w:rPr>
        <w:t xml:space="preserve">include 3-5 pictures of the airport in JPEG format and </w:t>
      </w:r>
      <w:r w:rsidRPr="00E07491">
        <w:rPr>
          <w:rFonts w:cstheme="minorHAnsi"/>
          <w:sz w:val="20"/>
          <w:szCs w:val="20"/>
        </w:rPr>
        <w:t xml:space="preserve">complete the requested </w:t>
      </w:r>
      <w:r w:rsidR="005C53EB">
        <w:rPr>
          <w:rFonts w:cstheme="minorHAnsi"/>
          <w:sz w:val="20"/>
          <w:szCs w:val="20"/>
        </w:rPr>
        <w:t>G</w:t>
      </w:r>
      <w:r w:rsidRPr="00E07491">
        <w:rPr>
          <w:rFonts w:cstheme="minorHAnsi"/>
          <w:sz w:val="20"/>
          <w:szCs w:val="20"/>
        </w:rPr>
        <w:t xml:space="preserve">eneral </w:t>
      </w:r>
      <w:r w:rsidR="005C53EB">
        <w:rPr>
          <w:rFonts w:cstheme="minorHAnsi"/>
          <w:sz w:val="20"/>
          <w:szCs w:val="20"/>
        </w:rPr>
        <w:t>I</w:t>
      </w:r>
      <w:r w:rsidRPr="00E07491">
        <w:rPr>
          <w:rFonts w:cstheme="minorHAnsi"/>
          <w:sz w:val="20"/>
          <w:szCs w:val="20"/>
        </w:rPr>
        <w:t xml:space="preserve">nformation </w:t>
      </w:r>
      <w:r w:rsidR="005C53EB">
        <w:rPr>
          <w:rFonts w:cstheme="minorHAnsi"/>
          <w:sz w:val="20"/>
          <w:szCs w:val="20"/>
        </w:rPr>
        <w:t>S</w:t>
      </w:r>
      <w:r w:rsidRPr="00E07491">
        <w:rPr>
          <w:rFonts w:cstheme="minorHAnsi"/>
          <w:sz w:val="20"/>
          <w:szCs w:val="20"/>
        </w:rPr>
        <w:t>ection of the nomination form us</w:t>
      </w:r>
      <w:r>
        <w:rPr>
          <w:rFonts w:cstheme="minorHAnsi"/>
          <w:sz w:val="20"/>
          <w:szCs w:val="20"/>
        </w:rPr>
        <w:t>ing</w:t>
      </w:r>
      <w:r w:rsidRPr="00E07491">
        <w:rPr>
          <w:rFonts w:cstheme="minorHAnsi"/>
          <w:sz w:val="20"/>
          <w:szCs w:val="20"/>
        </w:rPr>
        <w:t xml:space="preserve"> the </w:t>
      </w:r>
      <w:r w:rsidR="005C53EB">
        <w:rPr>
          <w:rFonts w:cstheme="minorHAnsi"/>
          <w:sz w:val="20"/>
          <w:szCs w:val="20"/>
        </w:rPr>
        <w:t>N</w:t>
      </w:r>
      <w:r w:rsidRPr="00E07491">
        <w:rPr>
          <w:rFonts w:cstheme="minorHAnsi"/>
          <w:sz w:val="20"/>
          <w:szCs w:val="20"/>
        </w:rPr>
        <w:t xml:space="preserve">arrative </w:t>
      </w:r>
      <w:r w:rsidR="005C53EB">
        <w:rPr>
          <w:rFonts w:cstheme="minorHAnsi"/>
          <w:sz w:val="20"/>
          <w:szCs w:val="20"/>
        </w:rPr>
        <w:t>S</w:t>
      </w:r>
      <w:r w:rsidRPr="00E07491">
        <w:rPr>
          <w:rFonts w:cstheme="minorHAnsi"/>
          <w:sz w:val="20"/>
          <w:szCs w:val="20"/>
        </w:rPr>
        <w:t>ection</w:t>
      </w:r>
      <w:r>
        <w:rPr>
          <w:rFonts w:cstheme="minorHAnsi"/>
          <w:sz w:val="20"/>
          <w:szCs w:val="20"/>
        </w:rPr>
        <w:t>.</w:t>
      </w:r>
      <w:r w:rsidR="009707FE">
        <w:rPr>
          <w:rFonts w:cstheme="minorHAnsi"/>
          <w:sz w:val="20"/>
          <w:szCs w:val="20"/>
        </w:rPr>
        <w:t xml:space="preserve"> </w:t>
      </w:r>
      <w:r w:rsidR="00934CE4" w:rsidRPr="00E07491">
        <w:rPr>
          <w:rFonts w:cstheme="minorHAnsi"/>
          <w:sz w:val="20"/>
          <w:szCs w:val="20"/>
        </w:rPr>
        <w:t xml:space="preserve">Electronic File Sharing is available for large files through the FDOT File Transfer Appliance. The FTA offers the ability to send large files securely. </w:t>
      </w:r>
      <w:r w:rsidR="008610CD" w:rsidRPr="008610CD">
        <w:rPr>
          <w:rFonts w:cstheme="minorHAnsi"/>
          <w:sz w:val="20"/>
          <w:szCs w:val="20"/>
        </w:rPr>
        <w:t xml:space="preserve">Please contact </w:t>
      </w:r>
      <w:r w:rsidR="006A3495">
        <w:rPr>
          <w:rFonts w:cstheme="minorHAnsi"/>
          <w:sz w:val="20"/>
          <w:szCs w:val="20"/>
        </w:rPr>
        <w:t>Michael McDougall</w:t>
      </w:r>
      <w:r w:rsidR="008610CD" w:rsidRPr="008610CD">
        <w:rPr>
          <w:rFonts w:cstheme="minorHAnsi"/>
          <w:sz w:val="20"/>
          <w:szCs w:val="20"/>
        </w:rPr>
        <w:t xml:space="preserve"> at 850-414-45</w:t>
      </w:r>
      <w:r w:rsidR="00622101">
        <w:rPr>
          <w:rFonts w:cstheme="minorHAnsi"/>
          <w:sz w:val="20"/>
          <w:szCs w:val="20"/>
        </w:rPr>
        <w:t>12</w:t>
      </w:r>
      <w:r w:rsidR="00394094" w:rsidRPr="00394094">
        <w:rPr>
          <w:rFonts w:cstheme="minorHAnsi"/>
          <w:sz w:val="20"/>
          <w:szCs w:val="20"/>
        </w:rPr>
        <w:t xml:space="preserve"> for additional information</w:t>
      </w:r>
      <w:r w:rsidR="00934CE4" w:rsidRPr="00E07491">
        <w:rPr>
          <w:rFonts w:cstheme="minorHAnsi"/>
          <w:sz w:val="20"/>
          <w:szCs w:val="20"/>
        </w:rPr>
        <w:t>.</w:t>
      </w:r>
    </w:p>
    <w:p w14:paraId="43B16BCE" w14:textId="77777777" w:rsidR="00010815" w:rsidRDefault="00010815" w:rsidP="00E07491">
      <w:pPr>
        <w:spacing w:after="0" w:line="240" w:lineRule="auto"/>
        <w:jc w:val="both"/>
        <w:rPr>
          <w:rFonts w:cstheme="minorHAnsi"/>
          <w:sz w:val="20"/>
          <w:szCs w:val="20"/>
        </w:rPr>
      </w:pPr>
    </w:p>
    <w:p w14:paraId="56486769" w14:textId="77777777" w:rsidR="00D67FD9" w:rsidRDefault="00D67FD9" w:rsidP="00010815">
      <w:pPr>
        <w:spacing w:after="0" w:line="240" w:lineRule="auto"/>
        <w:jc w:val="center"/>
        <w:rPr>
          <w:ins w:id="0" w:author="McDougall, Michael" w:date="2020-04-08T17:19:00Z"/>
          <w:rFonts w:ascii="Arial" w:hAnsi="Arial" w:cs="Arial"/>
          <w:b/>
          <w:color w:val="auto"/>
          <w:sz w:val="22"/>
          <w:szCs w:val="22"/>
          <w:u w:val="single"/>
        </w:rPr>
      </w:pPr>
    </w:p>
    <w:p w14:paraId="2601797E" w14:textId="77777777" w:rsidR="006A3495" w:rsidRDefault="006A3495" w:rsidP="00010815">
      <w:pPr>
        <w:spacing w:after="0" w:line="240" w:lineRule="auto"/>
        <w:jc w:val="center"/>
        <w:rPr>
          <w:rFonts w:ascii="Arial" w:hAnsi="Arial" w:cs="Arial"/>
          <w:b/>
          <w:color w:val="auto"/>
          <w:sz w:val="22"/>
          <w:szCs w:val="22"/>
          <w:u w:val="single"/>
        </w:rPr>
      </w:pPr>
    </w:p>
    <w:p w14:paraId="5BB73913" w14:textId="77777777" w:rsidR="006A3495" w:rsidRDefault="006A3495" w:rsidP="00010815">
      <w:pPr>
        <w:spacing w:after="0" w:line="240" w:lineRule="auto"/>
        <w:jc w:val="center"/>
        <w:rPr>
          <w:rFonts w:ascii="Arial" w:hAnsi="Arial" w:cs="Arial"/>
          <w:b/>
          <w:color w:val="auto"/>
          <w:sz w:val="22"/>
          <w:szCs w:val="22"/>
          <w:u w:val="single"/>
        </w:rPr>
      </w:pPr>
    </w:p>
    <w:p w14:paraId="142B2AD6" w14:textId="77777777" w:rsidR="006A3495" w:rsidRDefault="006A3495" w:rsidP="00010815">
      <w:pPr>
        <w:spacing w:after="0" w:line="240" w:lineRule="auto"/>
        <w:jc w:val="center"/>
        <w:rPr>
          <w:rFonts w:ascii="Arial" w:hAnsi="Arial" w:cs="Arial"/>
          <w:b/>
          <w:color w:val="auto"/>
          <w:sz w:val="22"/>
          <w:szCs w:val="22"/>
          <w:u w:val="single"/>
        </w:rPr>
      </w:pPr>
    </w:p>
    <w:p w14:paraId="29490358" w14:textId="77777777" w:rsidR="006A3495" w:rsidRDefault="006A3495" w:rsidP="00010815">
      <w:pPr>
        <w:spacing w:after="0" w:line="240" w:lineRule="auto"/>
        <w:jc w:val="center"/>
        <w:rPr>
          <w:rFonts w:ascii="Arial" w:hAnsi="Arial" w:cs="Arial"/>
          <w:b/>
          <w:color w:val="auto"/>
          <w:sz w:val="22"/>
          <w:szCs w:val="22"/>
          <w:u w:val="single"/>
        </w:rPr>
      </w:pPr>
    </w:p>
    <w:p w14:paraId="5F0E7C0B" w14:textId="77777777" w:rsidR="006A3495" w:rsidRDefault="006A3495" w:rsidP="00010815">
      <w:pPr>
        <w:spacing w:after="0" w:line="240" w:lineRule="auto"/>
        <w:jc w:val="center"/>
        <w:rPr>
          <w:rFonts w:ascii="Arial" w:hAnsi="Arial" w:cs="Arial"/>
          <w:b/>
          <w:color w:val="auto"/>
          <w:sz w:val="22"/>
          <w:szCs w:val="22"/>
          <w:u w:val="single"/>
        </w:rPr>
      </w:pPr>
    </w:p>
    <w:p w14:paraId="6FDFCF45" w14:textId="77777777" w:rsidR="006A3495" w:rsidRDefault="006A3495" w:rsidP="00010815">
      <w:pPr>
        <w:spacing w:after="0" w:line="240" w:lineRule="auto"/>
        <w:jc w:val="center"/>
        <w:rPr>
          <w:rFonts w:ascii="Arial" w:hAnsi="Arial" w:cs="Arial"/>
          <w:b/>
          <w:color w:val="auto"/>
          <w:sz w:val="22"/>
          <w:szCs w:val="22"/>
          <w:u w:val="single"/>
        </w:rPr>
      </w:pPr>
    </w:p>
    <w:p w14:paraId="6D8C84DD" w14:textId="77777777" w:rsidR="006A3495" w:rsidRDefault="006A3495" w:rsidP="00010815">
      <w:pPr>
        <w:spacing w:after="0" w:line="240" w:lineRule="auto"/>
        <w:jc w:val="center"/>
        <w:rPr>
          <w:rFonts w:ascii="Arial" w:hAnsi="Arial" w:cs="Arial"/>
          <w:b/>
          <w:color w:val="auto"/>
          <w:sz w:val="22"/>
          <w:szCs w:val="22"/>
          <w:u w:val="single"/>
        </w:rPr>
      </w:pPr>
    </w:p>
    <w:p w14:paraId="0BAF8A1D" w14:textId="77777777" w:rsidR="006A3495" w:rsidRDefault="006A3495" w:rsidP="00010815">
      <w:pPr>
        <w:spacing w:after="0" w:line="240" w:lineRule="auto"/>
        <w:jc w:val="center"/>
        <w:rPr>
          <w:rFonts w:ascii="Arial" w:hAnsi="Arial" w:cs="Arial"/>
          <w:b/>
          <w:color w:val="auto"/>
          <w:sz w:val="22"/>
          <w:szCs w:val="22"/>
          <w:u w:val="single"/>
        </w:rPr>
      </w:pPr>
    </w:p>
    <w:p w14:paraId="088193A2" w14:textId="6FF4AAF2" w:rsidR="00010815" w:rsidRDefault="00010815" w:rsidP="009707FE">
      <w:pPr>
        <w:spacing w:after="0" w:line="240" w:lineRule="auto"/>
        <w:jc w:val="center"/>
        <w:rPr>
          <w:rFonts w:ascii="Arial" w:hAnsi="Arial" w:cs="Arial"/>
          <w:b/>
          <w:color w:val="auto"/>
          <w:sz w:val="22"/>
          <w:szCs w:val="22"/>
          <w:u w:val="single"/>
        </w:rPr>
      </w:pPr>
      <w:r w:rsidRPr="000D2FFD">
        <w:rPr>
          <w:rFonts w:ascii="Arial" w:hAnsi="Arial" w:cs="Arial"/>
          <w:b/>
          <w:color w:val="auto"/>
          <w:sz w:val="22"/>
          <w:szCs w:val="22"/>
          <w:u w:val="single"/>
        </w:rPr>
        <w:lastRenderedPageBreak/>
        <w:t>GENERAL INFORMATION</w:t>
      </w:r>
    </w:p>
    <w:p w14:paraId="6A67D1B4" w14:textId="77777777" w:rsidR="009707FE" w:rsidRPr="000D2FFD" w:rsidRDefault="009707FE" w:rsidP="007A51A6">
      <w:pPr>
        <w:spacing w:after="0" w:line="240" w:lineRule="auto"/>
        <w:rPr>
          <w:rFonts w:ascii="Arial" w:hAnsi="Arial" w:cs="Arial"/>
          <w:b/>
          <w:color w:val="auto"/>
          <w:sz w:val="22"/>
          <w:szCs w:val="22"/>
          <w:u w:val="single"/>
        </w:rPr>
      </w:pPr>
    </w:p>
    <w:p w14:paraId="6E096080" w14:textId="77777777" w:rsidR="00010815" w:rsidRDefault="00010815" w:rsidP="00010815">
      <w:pPr>
        <w:spacing w:after="120" w:line="240" w:lineRule="auto"/>
        <w:rPr>
          <w:rFonts w:ascii="Arial" w:hAnsi="Arial" w:cs="Arial"/>
          <w:b/>
          <w:color w:val="auto"/>
          <w:sz w:val="22"/>
          <w:szCs w:val="22"/>
        </w:rPr>
      </w:pPr>
      <w:r>
        <w:rPr>
          <w:rFonts w:ascii="Arial" w:hAnsi="Arial" w:cs="Arial"/>
          <w:b/>
          <w:color w:val="auto"/>
          <w:sz w:val="22"/>
          <w:szCs w:val="22"/>
        </w:rPr>
        <w:t>Nominee: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50"/>
        <w:gridCol w:w="270"/>
        <w:gridCol w:w="2160"/>
        <w:gridCol w:w="270"/>
        <w:gridCol w:w="2610"/>
        <w:gridCol w:w="270"/>
        <w:gridCol w:w="1160"/>
      </w:tblGrid>
      <w:tr w:rsidR="00010815" w:rsidRPr="00044E88" w14:paraId="2CB26F1B" w14:textId="77777777" w:rsidTr="00B01F66">
        <w:trPr>
          <w:trHeight w:val="288"/>
        </w:trPr>
        <w:tc>
          <w:tcPr>
            <w:tcW w:w="10790" w:type="dxa"/>
            <w:gridSpan w:val="7"/>
            <w:tcBorders>
              <w:bottom w:val="single" w:sz="4" w:space="0" w:color="auto"/>
            </w:tcBorders>
            <w:vAlign w:val="bottom"/>
          </w:tcPr>
          <w:p w14:paraId="78C8069B" w14:textId="77777777" w:rsidR="00010815" w:rsidRPr="00044E88" w:rsidRDefault="00010815" w:rsidP="00B01F66">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010815" w:rsidRPr="00044E88" w14:paraId="160598FB" w14:textId="77777777" w:rsidTr="00B01F66">
        <w:tc>
          <w:tcPr>
            <w:tcW w:w="10790" w:type="dxa"/>
            <w:gridSpan w:val="7"/>
            <w:tcBorders>
              <w:top w:val="single" w:sz="4" w:space="0" w:color="auto"/>
            </w:tcBorders>
          </w:tcPr>
          <w:p w14:paraId="545D2FF4" w14:textId="77777777" w:rsidR="00010815" w:rsidRPr="000D2FFD" w:rsidRDefault="00010815" w:rsidP="00B01F66">
            <w:pPr>
              <w:ind w:left="-108"/>
              <w:rPr>
                <w:color w:val="auto"/>
                <w:sz w:val="16"/>
                <w:szCs w:val="16"/>
              </w:rPr>
            </w:pPr>
            <w:r>
              <w:rPr>
                <w:color w:val="auto"/>
                <w:sz w:val="16"/>
                <w:szCs w:val="16"/>
              </w:rPr>
              <w:t>Airport N</w:t>
            </w:r>
            <w:r w:rsidRPr="00DF664D">
              <w:rPr>
                <w:color w:val="auto"/>
                <w:sz w:val="16"/>
                <w:szCs w:val="16"/>
              </w:rPr>
              <w:t>ame</w:t>
            </w:r>
          </w:p>
        </w:tc>
      </w:tr>
      <w:tr w:rsidR="00010815" w:rsidRPr="00044E88" w14:paraId="6FFC71AF" w14:textId="77777777" w:rsidTr="00B01F66">
        <w:trPr>
          <w:trHeight w:val="288"/>
        </w:trPr>
        <w:tc>
          <w:tcPr>
            <w:tcW w:w="6480" w:type="dxa"/>
            <w:gridSpan w:val="3"/>
            <w:tcBorders>
              <w:bottom w:val="single" w:sz="4" w:space="0" w:color="auto"/>
            </w:tcBorders>
            <w:vAlign w:val="bottom"/>
          </w:tcPr>
          <w:p w14:paraId="6FCA99E4" w14:textId="77777777" w:rsidR="00010815" w:rsidRPr="00044E88" w:rsidRDefault="00010815" w:rsidP="00B01F66">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4A7EAF52" w14:textId="77777777" w:rsidR="00010815" w:rsidRPr="00044E88" w:rsidRDefault="00010815" w:rsidP="00B01F66">
            <w:pPr>
              <w:ind w:left="-108"/>
              <w:rPr>
                <w:color w:val="auto"/>
                <w:sz w:val="20"/>
                <w:szCs w:val="20"/>
              </w:rPr>
            </w:pPr>
          </w:p>
        </w:tc>
        <w:tc>
          <w:tcPr>
            <w:tcW w:w="2610" w:type="dxa"/>
            <w:tcBorders>
              <w:bottom w:val="single" w:sz="4" w:space="0" w:color="auto"/>
            </w:tcBorders>
            <w:vAlign w:val="bottom"/>
          </w:tcPr>
          <w:p w14:paraId="7918C16A"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45C0FD8A" w14:textId="77777777" w:rsidR="00010815" w:rsidRPr="00044E88" w:rsidRDefault="00010815" w:rsidP="00B01F66">
            <w:pPr>
              <w:ind w:left="-108"/>
              <w:rPr>
                <w:color w:val="auto"/>
                <w:sz w:val="20"/>
                <w:szCs w:val="20"/>
              </w:rPr>
            </w:pPr>
          </w:p>
        </w:tc>
        <w:tc>
          <w:tcPr>
            <w:tcW w:w="1160" w:type="dxa"/>
            <w:tcBorders>
              <w:bottom w:val="single" w:sz="4" w:space="0" w:color="auto"/>
            </w:tcBorders>
            <w:vAlign w:val="bottom"/>
          </w:tcPr>
          <w:p w14:paraId="17CB5EB1" w14:textId="77777777" w:rsidR="00010815" w:rsidRPr="00044E88" w:rsidRDefault="00010815" w:rsidP="00B01F66">
            <w:pPr>
              <w:ind w:left="-108" w:right="-11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010815" w:rsidRPr="00044E88" w14:paraId="6EAD4EF6" w14:textId="77777777" w:rsidTr="00B01F66">
        <w:tc>
          <w:tcPr>
            <w:tcW w:w="6480" w:type="dxa"/>
            <w:gridSpan w:val="3"/>
          </w:tcPr>
          <w:p w14:paraId="42A2280E" w14:textId="77777777" w:rsidR="00010815" w:rsidRPr="00DF664D" w:rsidRDefault="00010815" w:rsidP="00B01F66">
            <w:pPr>
              <w:ind w:left="-108"/>
              <w:rPr>
                <w:color w:val="auto"/>
                <w:sz w:val="16"/>
                <w:szCs w:val="16"/>
              </w:rPr>
            </w:pPr>
            <w:r w:rsidRPr="00DF664D">
              <w:rPr>
                <w:color w:val="auto"/>
                <w:sz w:val="16"/>
                <w:szCs w:val="16"/>
              </w:rPr>
              <w:t>Address</w:t>
            </w:r>
          </w:p>
        </w:tc>
        <w:tc>
          <w:tcPr>
            <w:tcW w:w="270" w:type="dxa"/>
          </w:tcPr>
          <w:p w14:paraId="61E78710" w14:textId="77777777" w:rsidR="00010815" w:rsidRPr="00DF664D" w:rsidRDefault="00010815" w:rsidP="00B01F66">
            <w:pPr>
              <w:rPr>
                <w:color w:val="auto"/>
                <w:sz w:val="16"/>
                <w:szCs w:val="16"/>
              </w:rPr>
            </w:pPr>
          </w:p>
        </w:tc>
        <w:tc>
          <w:tcPr>
            <w:tcW w:w="2610" w:type="dxa"/>
          </w:tcPr>
          <w:p w14:paraId="0A3552D3" w14:textId="77777777" w:rsidR="00010815" w:rsidRPr="00DF664D" w:rsidRDefault="00010815" w:rsidP="00B01F66">
            <w:pPr>
              <w:ind w:left="-108"/>
              <w:rPr>
                <w:color w:val="auto"/>
                <w:sz w:val="16"/>
                <w:szCs w:val="16"/>
              </w:rPr>
            </w:pPr>
            <w:r>
              <w:rPr>
                <w:color w:val="auto"/>
                <w:sz w:val="16"/>
                <w:szCs w:val="16"/>
              </w:rPr>
              <w:t>City</w:t>
            </w:r>
          </w:p>
        </w:tc>
        <w:tc>
          <w:tcPr>
            <w:tcW w:w="270" w:type="dxa"/>
          </w:tcPr>
          <w:p w14:paraId="3AB70C3E" w14:textId="77777777" w:rsidR="00010815" w:rsidRPr="00DF664D" w:rsidRDefault="00010815" w:rsidP="00B01F66">
            <w:pPr>
              <w:rPr>
                <w:color w:val="auto"/>
                <w:sz w:val="16"/>
                <w:szCs w:val="16"/>
              </w:rPr>
            </w:pPr>
          </w:p>
        </w:tc>
        <w:tc>
          <w:tcPr>
            <w:tcW w:w="1160" w:type="dxa"/>
            <w:tcBorders>
              <w:top w:val="single" w:sz="4" w:space="0" w:color="auto"/>
            </w:tcBorders>
          </w:tcPr>
          <w:p w14:paraId="1B5D8B14" w14:textId="77777777" w:rsidR="00010815" w:rsidRPr="00DF664D" w:rsidRDefault="00010815" w:rsidP="00B01F66">
            <w:pPr>
              <w:ind w:left="-108"/>
              <w:rPr>
                <w:color w:val="auto"/>
                <w:sz w:val="16"/>
                <w:szCs w:val="16"/>
              </w:rPr>
            </w:pPr>
            <w:r>
              <w:rPr>
                <w:color w:val="auto"/>
                <w:sz w:val="16"/>
                <w:szCs w:val="16"/>
              </w:rPr>
              <w:t>Zip</w:t>
            </w:r>
          </w:p>
        </w:tc>
      </w:tr>
      <w:tr w:rsidR="00010815" w:rsidRPr="00044E88" w14:paraId="5106D3D2" w14:textId="77777777" w:rsidTr="00B01F66">
        <w:trPr>
          <w:trHeight w:val="288"/>
        </w:trPr>
        <w:tc>
          <w:tcPr>
            <w:tcW w:w="4050" w:type="dxa"/>
            <w:tcBorders>
              <w:bottom w:val="single" w:sz="4" w:space="0" w:color="auto"/>
            </w:tcBorders>
            <w:vAlign w:val="bottom"/>
          </w:tcPr>
          <w:p w14:paraId="09BB2543" w14:textId="77777777" w:rsidR="00010815" w:rsidRPr="00044E88" w:rsidRDefault="00010815" w:rsidP="00B01F66">
            <w:pPr>
              <w:ind w:left="-108" w:righ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6B913269" w14:textId="77777777" w:rsidR="00010815" w:rsidRPr="00044E88" w:rsidRDefault="00010815" w:rsidP="00B01F66">
            <w:pPr>
              <w:ind w:left="-108"/>
              <w:rPr>
                <w:color w:val="auto"/>
                <w:sz w:val="20"/>
                <w:szCs w:val="20"/>
              </w:rPr>
            </w:pPr>
          </w:p>
        </w:tc>
        <w:tc>
          <w:tcPr>
            <w:tcW w:w="2160" w:type="dxa"/>
            <w:tcBorders>
              <w:bottom w:val="single" w:sz="4" w:space="0" w:color="auto"/>
            </w:tcBorders>
            <w:vAlign w:val="bottom"/>
          </w:tcPr>
          <w:p w14:paraId="3C47D364"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2A8576E0" w14:textId="77777777" w:rsidR="00010815" w:rsidRPr="00044E88" w:rsidRDefault="00010815" w:rsidP="00B01F66">
            <w:pPr>
              <w:ind w:left="-108"/>
              <w:rPr>
                <w:color w:val="auto"/>
                <w:sz w:val="20"/>
                <w:szCs w:val="20"/>
              </w:rPr>
            </w:pPr>
          </w:p>
        </w:tc>
        <w:tc>
          <w:tcPr>
            <w:tcW w:w="4040" w:type="dxa"/>
            <w:gridSpan w:val="3"/>
            <w:tcBorders>
              <w:bottom w:val="single" w:sz="4" w:space="0" w:color="auto"/>
            </w:tcBorders>
            <w:vAlign w:val="bottom"/>
          </w:tcPr>
          <w:p w14:paraId="5D2E3728"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010815" w:rsidRPr="00044E88" w14:paraId="08153D53" w14:textId="77777777" w:rsidTr="00B01F66">
        <w:tc>
          <w:tcPr>
            <w:tcW w:w="4050" w:type="dxa"/>
          </w:tcPr>
          <w:p w14:paraId="0DF8F469" w14:textId="77777777" w:rsidR="00010815" w:rsidRPr="00DF664D" w:rsidRDefault="00010815" w:rsidP="00B01F66">
            <w:pPr>
              <w:ind w:left="-108"/>
              <w:rPr>
                <w:color w:val="auto"/>
                <w:sz w:val="16"/>
                <w:szCs w:val="16"/>
              </w:rPr>
            </w:pPr>
            <w:r>
              <w:rPr>
                <w:color w:val="auto"/>
                <w:sz w:val="16"/>
                <w:szCs w:val="16"/>
              </w:rPr>
              <w:t>Airport Contact</w:t>
            </w:r>
          </w:p>
        </w:tc>
        <w:tc>
          <w:tcPr>
            <w:tcW w:w="270" w:type="dxa"/>
          </w:tcPr>
          <w:p w14:paraId="22C520CF" w14:textId="77777777" w:rsidR="00010815" w:rsidRPr="00DF664D" w:rsidRDefault="00010815" w:rsidP="00B01F66">
            <w:pPr>
              <w:ind w:left="-108"/>
              <w:rPr>
                <w:color w:val="auto"/>
                <w:sz w:val="16"/>
                <w:szCs w:val="16"/>
              </w:rPr>
            </w:pPr>
          </w:p>
        </w:tc>
        <w:tc>
          <w:tcPr>
            <w:tcW w:w="2160" w:type="dxa"/>
          </w:tcPr>
          <w:p w14:paraId="7F8875AB" w14:textId="77777777" w:rsidR="00010815" w:rsidRPr="00DF664D" w:rsidRDefault="00010815" w:rsidP="00B01F66">
            <w:pPr>
              <w:ind w:left="-108"/>
              <w:rPr>
                <w:color w:val="auto"/>
                <w:sz w:val="16"/>
                <w:szCs w:val="16"/>
              </w:rPr>
            </w:pPr>
            <w:r>
              <w:rPr>
                <w:color w:val="auto"/>
                <w:sz w:val="16"/>
                <w:szCs w:val="16"/>
              </w:rPr>
              <w:t>Phone</w:t>
            </w:r>
          </w:p>
        </w:tc>
        <w:tc>
          <w:tcPr>
            <w:tcW w:w="270" w:type="dxa"/>
          </w:tcPr>
          <w:p w14:paraId="31172479" w14:textId="77777777" w:rsidR="00010815" w:rsidRPr="00DF664D" w:rsidRDefault="00010815" w:rsidP="00B01F66">
            <w:pPr>
              <w:ind w:left="-108"/>
              <w:rPr>
                <w:color w:val="auto"/>
                <w:sz w:val="16"/>
                <w:szCs w:val="16"/>
              </w:rPr>
            </w:pPr>
          </w:p>
        </w:tc>
        <w:tc>
          <w:tcPr>
            <w:tcW w:w="4040" w:type="dxa"/>
            <w:gridSpan w:val="3"/>
          </w:tcPr>
          <w:p w14:paraId="5FDEF977" w14:textId="77777777" w:rsidR="00010815" w:rsidRPr="00DF664D" w:rsidRDefault="00010815" w:rsidP="00B01F66">
            <w:pPr>
              <w:ind w:left="-108"/>
              <w:rPr>
                <w:color w:val="auto"/>
                <w:sz w:val="16"/>
                <w:szCs w:val="16"/>
              </w:rPr>
            </w:pPr>
            <w:r>
              <w:rPr>
                <w:color w:val="auto"/>
                <w:sz w:val="16"/>
                <w:szCs w:val="16"/>
              </w:rPr>
              <w:t>Email</w:t>
            </w:r>
          </w:p>
        </w:tc>
      </w:tr>
      <w:tr w:rsidR="00010815" w:rsidRPr="00044E88" w14:paraId="6D109448" w14:textId="77777777" w:rsidTr="00B01F66">
        <w:tc>
          <w:tcPr>
            <w:tcW w:w="6480" w:type="dxa"/>
            <w:gridSpan w:val="3"/>
          </w:tcPr>
          <w:p w14:paraId="31DE4CA1" w14:textId="77777777" w:rsidR="00010815" w:rsidRPr="00DF664D" w:rsidRDefault="00010815" w:rsidP="00B01F66">
            <w:pPr>
              <w:rPr>
                <w:color w:val="auto"/>
                <w:sz w:val="16"/>
                <w:szCs w:val="16"/>
              </w:rPr>
            </w:pPr>
          </w:p>
        </w:tc>
        <w:tc>
          <w:tcPr>
            <w:tcW w:w="4310" w:type="dxa"/>
            <w:gridSpan w:val="4"/>
          </w:tcPr>
          <w:p w14:paraId="382E8E29" w14:textId="77777777" w:rsidR="00010815" w:rsidRPr="00DF664D" w:rsidRDefault="00010815" w:rsidP="00B01F66">
            <w:pPr>
              <w:rPr>
                <w:color w:val="auto"/>
                <w:sz w:val="16"/>
                <w:szCs w:val="16"/>
              </w:rPr>
            </w:pPr>
          </w:p>
        </w:tc>
      </w:tr>
    </w:tbl>
    <w:p w14:paraId="301582BF" w14:textId="77777777" w:rsidR="00010815" w:rsidRDefault="00010815" w:rsidP="00010815">
      <w:pPr>
        <w:spacing w:after="120" w:line="240" w:lineRule="auto"/>
        <w:rPr>
          <w:rFonts w:ascii="Arial" w:hAnsi="Arial" w:cs="Arial"/>
          <w:b/>
          <w:color w:val="auto"/>
          <w:sz w:val="22"/>
          <w:szCs w:val="22"/>
        </w:rPr>
      </w:pPr>
      <w:r>
        <w:rPr>
          <w:rFonts w:ascii="Arial" w:hAnsi="Arial" w:cs="Arial"/>
          <w:b/>
          <w:color w:val="auto"/>
          <w:sz w:val="22"/>
          <w:szCs w:val="22"/>
        </w:rPr>
        <w:t>Nominator: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800"/>
        <w:gridCol w:w="270"/>
        <w:gridCol w:w="4410"/>
        <w:gridCol w:w="270"/>
        <w:gridCol w:w="2610"/>
        <w:gridCol w:w="270"/>
        <w:gridCol w:w="1160"/>
      </w:tblGrid>
      <w:tr w:rsidR="00010815" w:rsidRPr="00044E88" w14:paraId="2452259D" w14:textId="77777777" w:rsidTr="00B01F66">
        <w:trPr>
          <w:trHeight w:val="288"/>
        </w:trPr>
        <w:tc>
          <w:tcPr>
            <w:tcW w:w="6480" w:type="dxa"/>
            <w:gridSpan w:val="3"/>
            <w:tcBorders>
              <w:bottom w:val="single" w:sz="4" w:space="0" w:color="auto"/>
            </w:tcBorders>
            <w:vAlign w:val="bottom"/>
          </w:tcPr>
          <w:p w14:paraId="4445A524" w14:textId="77777777" w:rsidR="00010815" w:rsidRPr="00044E88" w:rsidRDefault="00010815" w:rsidP="00B01F66">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tcPr>
          <w:p w14:paraId="3EDD220E" w14:textId="77777777" w:rsidR="00010815" w:rsidRPr="00044E88" w:rsidRDefault="00010815" w:rsidP="00B01F66">
            <w:pPr>
              <w:ind w:left="-108"/>
              <w:rPr>
                <w:color w:val="auto"/>
                <w:sz w:val="20"/>
                <w:szCs w:val="20"/>
              </w:rPr>
            </w:pPr>
          </w:p>
        </w:tc>
        <w:tc>
          <w:tcPr>
            <w:tcW w:w="4040" w:type="dxa"/>
            <w:gridSpan w:val="3"/>
            <w:tcBorders>
              <w:bottom w:val="single" w:sz="4" w:space="0" w:color="auto"/>
            </w:tcBorders>
            <w:vAlign w:val="bottom"/>
          </w:tcPr>
          <w:p w14:paraId="447053F8"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010815" w:rsidRPr="00044E88" w14:paraId="3D79895D" w14:textId="77777777" w:rsidTr="00B01F66">
        <w:tc>
          <w:tcPr>
            <w:tcW w:w="6480" w:type="dxa"/>
            <w:gridSpan w:val="3"/>
            <w:tcBorders>
              <w:top w:val="single" w:sz="4" w:space="0" w:color="auto"/>
            </w:tcBorders>
          </w:tcPr>
          <w:p w14:paraId="7E79CDAD" w14:textId="77777777" w:rsidR="00010815" w:rsidRPr="00DF664D" w:rsidRDefault="00010815" w:rsidP="00B01F66">
            <w:pPr>
              <w:ind w:left="-108"/>
              <w:rPr>
                <w:color w:val="auto"/>
                <w:sz w:val="16"/>
                <w:szCs w:val="16"/>
              </w:rPr>
            </w:pPr>
            <w:r>
              <w:rPr>
                <w:color w:val="auto"/>
                <w:sz w:val="16"/>
                <w:szCs w:val="16"/>
              </w:rPr>
              <w:t>Your N</w:t>
            </w:r>
            <w:r w:rsidRPr="00DF664D">
              <w:rPr>
                <w:color w:val="auto"/>
                <w:sz w:val="16"/>
                <w:szCs w:val="16"/>
              </w:rPr>
              <w:t>ame</w:t>
            </w:r>
          </w:p>
        </w:tc>
        <w:tc>
          <w:tcPr>
            <w:tcW w:w="270" w:type="dxa"/>
          </w:tcPr>
          <w:p w14:paraId="21D4574B" w14:textId="77777777" w:rsidR="00010815" w:rsidRPr="00044E88" w:rsidRDefault="00010815" w:rsidP="00B01F66">
            <w:pPr>
              <w:rPr>
                <w:color w:val="auto"/>
                <w:sz w:val="20"/>
                <w:szCs w:val="20"/>
              </w:rPr>
            </w:pPr>
          </w:p>
        </w:tc>
        <w:tc>
          <w:tcPr>
            <w:tcW w:w="4040" w:type="dxa"/>
            <w:gridSpan w:val="3"/>
          </w:tcPr>
          <w:p w14:paraId="6A258C05" w14:textId="77777777" w:rsidR="00010815" w:rsidRPr="000D2FFD" w:rsidRDefault="00010815" w:rsidP="00B01F66">
            <w:pPr>
              <w:ind w:left="-108"/>
              <w:rPr>
                <w:color w:val="auto"/>
                <w:sz w:val="16"/>
                <w:szCs w:val="16"/>
              </w:rPr>
            </w:pPr>
            <w:r>
              <w:rPr>
                <w:color w:val="auto"/>
                <w:sz w:val="16"/>
                <w:szCs w:val="16"/>
              </w:rPr>
              <w:t>Phone</w:t>
            </w:r>
          </w:p>
        </w:tc>
      </w:tr>
      <w:tr w:rsidR="00010815" w:rsidRPr="00044E88" w14:paraId="4EE16E46" w14:textId="77777777" w:rsidTr="00B01F66">
        <w:trPr>
          <w:trHeight w:val="288"/>
        </w:trPr>
        <w:tc>
          <w:tcPr>
            <w:tcW w:w="6480" w:type="dxa"/>
            <w:gridSpan w:val="3"/>
            <w:tcBorders>
              <w:bottom w:val="single" w:sz="4" w:space="0" w:color="auto"/>
            </w:tcBorders>
            <w:vAlign w:val="bottom"/>
          </w:tcPr>
          <w:p w14:paraId="7A977DB0" w14:textId="77777777" w:rsidR="00010815" w:rsidRPr="00044E88" w:rsidRDefault="00010815" w:rsidP="00B01F66">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20BDBF07" w14:textId="77777777" w:rsidR="00010815" w:rsidRPr="00044E88" w:rsidRDefault="00010815" w:rsidP="00B01F66">
            <w:pPr>
              <w:ind w:left="-108"/>
              <w:rPr>
                <w:color w:val="auto"/>
                <w:sz w:val="20"/>
                <w:szCs w:val="20"/>
              </w:rPr>
            </w:pPr>
          </w:p>
        </w:tc>
        <w:tc>
          <w:tcPr>
            <w:tcW w:w="2610" w:type="dxa"/>
            <w:tcBorders>
              <w:bottom w:val="single" w:sz="4" w:space="0" w:color="auto"/>
            </w:tcBorders>
            <w:vAlign w:val="bottom"/>
          </w:tcPr>
          <w:p w14:paraId="2A562D36"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471136E6" w14:textId="77777777" w:rsidR="00010815" w:rsidRPr="00044E88" w:rsidRDefault="00010815" w:rsidP="00B01F66">
            <w:pPr>
              <w:ind w:left="-108"/>
              <w:rPr>
                <w:color w:val="auto"/>
                <w:sz w:val="20"/>
                <w:szCs w:val="20"/>
              </w:rPr>
            </w:pPr>
          </w:p>
        </w:tc>
        <w:tc>
          <w:tcPr>
            <w:tcW w:w="1160" w:type="dxa"/>
            <w:tcBorders>
              <w:bottom w:val="single" w:sz="4" w:space="0" w:color="auto"/>
            </w:tcBorders>
            <w:vAlign w:val="bottom"/>
          </w:tcPr>
          <w:p w14:paraId="7A73FDED" w14:textId="77777777" w:rsidR="00010815" w:rsidRPr="00044E88" w:rsidRDefault="00010815" w:rsidP="00B01F66">
            <w:pPr>
              <w:ind w:left="-108" w:right="-11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010815" w:rsidRPr="00044E88" w14:paraId="6DB406C5" w14:textId="77777777" w:rsidTr="00B01F66">
        <w:tc>
          <w:tcPr>
            <w:tcW w:w="6480" w:type="dxa"/>
            <w:gridSpan w:val="3"/>
          </w:tcPr>
          <w:p w14:paraId="395052F7" w14:textId="77777777" w:rsidR="00010815" w:rsidRPr="00DF664D" w:rsidRDefault="00010815" w:rsidP="00B01F66">
            <w:pPr>
              <w:ind w:left="-108"/>
              <w:rPr>
                <w:color w:val="auto"/>
                <w:sz w:val="16"/>
                <w:szCs w:val="16"/>
              </w:rPr>
            </w:pPr>
            <w:r w:rsidRPr="00DF664D">
              <w:rPr>
                <w:color w:val="auto"/>
                <w:sz w:val="16"/>
                <w:szCs w:val="16"/>
              </w:rPr>
              <w:t>Address</w:t>
            </w:r>
          </w:p>
        </w:tc>
        <w:tc>
          <w:tcPr>
            <w:tcW w:w="270" w:type="dxa"/>
          </w:tcPr>
          <w:p w14:paraId="598B97E9" w14:textId="77777777" w:rsidR="00010815" w:rsidRPr="00DF664D" w:rsidRDefault="00010815" w:rsidP="00B01F66">
            <w:pPr>
              <w:rPr>
                <w:color w:val="auto"/>
                <w:sz w:val="16"/>
                <w:szCs w:val="16"/>
              </w:rPr>
            </w:pPr>
          </w:p>
        </w:tc>
        <w:tc>
          <w:tcPr>
            <w:tcW w:w="2610" w:type="dxa"/>
          </w:tcPr>
          <w:p w14:paraId="5B4F98BD" w14:textId="77777777" w:rsidR="00010815" w:rsidRPr="00DF664D" w:rsidRDefault="00010815" w:rsidP="00B01F66">
            <w:pPr>
              <w:ind w:left="-108"/>
              <w:rPr>
                <w:color w:val="auto"/>
                <w:sz w:val="16"/>
                <w:szCs w:val="16"/>
              </w:rPr>
            </w:pPr>
            <w:r>
              <w:rPr>
                <w:color w:val="auto"/>
                <w:sz w:val="16"/>
                <w:szCs w:val="16"/>
              </w:rPr>
              <w:t>City</w:t>
            </w:r>
          </w:p>
        </w:tc>
        <w:tc>
          <w:tcPr>
            <w:tcW w:w="270" w:type="dxa"/>
          </w:tcPr>
          <w:p w14:paraId="17A3755C" w14:textId="77777777" w:rsidR="00010815" w:rsidRPr="00DF664D" w:rsidRDefault="00010815" w:rsidP="00B01F66">
            <w:pPr>
              <w:rPr>
                <w:color w:val="auto"/>
                <w:sz w:val="16"/>
                <w:szCs w:val="16"/>
              </w:rPr>
            </w:pPr>
          </w:p>
        </w:tc>
        <w:tc>
          <w:tcPr>
            <w:tcW w:w="1160" w:type="dxa"/>
            <w:tcBorders>
              <w:top w:val="single" w:sz="4" w:space="0" w:color="auto"/>
            </w:tcBorders>
          </w:tcPr>
          <w:p w14:paraId="74DA1712" w14:textId="77777777" w:rsidR="00010815" w:rsidRPr="00DF664D" w:rsidRDefault="00010815" w:rsidP="00B01F66">
            <w:pPr>
              <w:ind w:left="-108"/>
              <w:rPr>
                <w:color w:val="auto"/>
                <w:sz w:val="16"/>
                <w:szCs w:val="16"/>
              </w:rPr>
            </w:pPr>
            <w:r>
              <w:rPr>
                <w:color w:val="auto"/>
                <w:sz w:val="16"/>
                <w:szCs w:val="16"/>
              </w:rPr>
              <w:t>Zip</w:t>
            </w:r>
          </w:p>
        </w:tc>
      </w:tr>
      <w:tr w:rsidR="00010815" w:rsidRPr="00044E88" w14:paraId="150BC5CC" w14:textId="77777777" w:rsidTr="00B01F66">
        <w:trPr>
          <w:trHeight w:val="288"/>
        </w:trPr>
        <w:tc>
          <w:tcPr>
            <w:tcW w:w="6480" w:type="dxa"/>
            <w:gridSpan w:val="3"/>
            <w:tcBorders>
              <w:bottom w:val="single" w:sz="4" w:space="0" w:color="auto"/>
            </w:tcBorders>
            <w:vAlign w:val="bottom"/>
          </w:tcPr>
          <w:p w14:paraId="2E74AFE0" w14:textId="77777777" w:rsidR="00010815" w:rsidRPr="00044E88" w:rsidRDefault="00010815" w:rsidP="00B01F66">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4D8BE50A" w14:textId="77777777" w:rsidR="00010815" w:rsidRPr="00044E88" w:rsidRDefault="00010815" w:rsidP="00B01F66">
            <w:pPr>
              <w:ind w:left="-108"/>
              <w:rPr>
                <w:color w:val="auto"/>
                <w:sz w:val="20"/>
                <w:szCs w:val="20"/>
              </w:rPr>
            </w:pPr>
          </w:p>
        </w:tc>
        <w:tc>
          <w:tcPr>
            <w:tcW w:w="4040" w:type="dxa"/>
            <w:gridSpan w:val="3"/>
            <w:vAlign w:val="bottom"/>
          </w:tcPr>
          <w:p w14:paraId="0ADE811C" w14:textId="77777777" w:rsidR="00010815" w:rsidRPr="00044E88" w:rsidRDefault="00010815" w:rsidP="00B01F66">
            <w:pPr>
              <w:ind w:left="-108"/>
              <w:rPr>
                <w:color w:val="auto"/>
                <w:sz w:val="20"/>
                <w:szCs w:val="20"/>
              </w:rPr>
            </w:pPr>
          </w:p>
        </w:tc>
      </w:tr>
      <w:tr w:rsidR="00010815" w:rsidRPr="00044E88" w14:paraId="6511C125" w14:textId="77777777" w:rsidTr="00B01F66">
        <w:tc>
          <w:tcPr>
            <w:tcW w:w="1800" w:type="dxa"/>
          </w:tcPr>
          <w:p w14:paraId="7FAFE68B" w14:textId="77777777" w:rsidR="00010815" w:rsidRPr="00DF664D" w:rsidRDefault="00010815" w:rsidP="00B01F66">
            <w:pPr>
              <w:ind w:left="-108"/>
              <w:rPr>
                <w:color w:val="auto"/>
                <w:sz w:val="16"/>
                <w:szCs w:val="16"/>
              </w:rPr>
            </w:pPr>
            <w:r>
              <w:rPr>
                <w:color w:val="auto"/>
                <w:sz w:val="16"/>
                <w:szCs w:val="16"/>
              </w:rPr>
              <w:t>Email</w:t>
            </w:r>
          </w:p>
        </w:tc>
        <w:tc>
          <w:tcPr>
            <w:tcW w:w="270" w:type="dxa"/>
          </w:tcPr>
          <w:p w14:paraId="1A2C4E9F" w14:textId="77777777" w:rsidR="00010815" w:rsidRPr="00DF664D" w:rsidRDefault="00010815" w:rsidP="00B01F66">
            <w:pPr>
              <w:ind w:left="-108"/>
              <w:rPr>
                <w:color w:val="auto"/>
                <w:sz w:val="16"/>
                <w:szCs w:val="16"/>
              </w:rPr>
            </w:pPr>
          </w:p>
        </w:tc>
        <w:tc>
          <w:tcPr>
            <w:tcW w:w="4410" w:type="dxa"/>
          </w:tcPr>
          <w:p w14:paraId="30D0E16F" w14:textId="77777777" w:rsidR="00010815" w:rsidRPr="00DF664D" w:rsidRDefault="00010815" w:rsidP="00B01F66">
            <w:pPr>
              <w:ind w:left="-108"/>
              <w:rPr>
                <w:color w:val="auto"/>
                <w:sz w:val="16"/>
                <w:szCs w:val="16"/>
              </w:rPr>
            </w:pPr>
          </w:p>
        </w:tc>
        <w:tc>
          <w:tcPr>
            <w:tcW w:w="270" w:type="dxa"/>
          </w:tcPr>
          <w:p w14:paraId="58653797" w14:textId="77777777" w:rsidR="00010815" w:rsidRPr="00DF664D" w:rsidRDefault="00010815" w:rsidP="00B01F66">
            <w:pPr>
              <w:ind w:left="-108"/>
              <w:rPr>
                <w:color w:val="auto"/>
                <w:sz w:val="16"/>
                <w:szCs w:val="16"/>
              </w:rPr>
            </w:pPr>
          </w:p>
        </w:tc>
        <w:tc>
          <w:tcPr>
            <w:tcW w:w="4040" w:type="dxa"/>
            <w:gridSpan w:val="3"/>
          </w:tcPr>
          <w:p w14:paraId="3E1274A5" w14:textId="77777777" w:rsidR="00010815" w:rsidRPr="00DF664D" w:rsidRDefault="00010815" w:rsidP="00B01F66">
            <w:pPr>
              <w:ind w:left="-108"/>
              <w:rPr>
                <w:color w:val="auto"/>
                <w:sz w:val="16"/>
                <w:szCs w:val="16"/>
              </w:rPr>
            </w:pPr>
          </w:p>
        </w:tc>
      </w:tr>
      <w:tr w:rsidR="00010815" w:rsidRPr="00044E88" w14:paraId="1D353C01" w14:textId="77777777" w:rsidTr="00B01F66">
        <w:tc>
          <w:tcPr>
            <w:tcW w:w="6480" w:type="dxa"/>
            <w:gridSpan w:val="3"/>
          </w:tcPr>
          <w:p w14:paraId="752B9529" w14:textId="77777777" w:rsidR="00010815" w:rsidRPr="00044E88" w:rsidRDefault="00010815" w:rsidP="00B01F66">
            <w:pPr>
              <w:rPr>
                <w:color w:val="auto"/>
                <w:sz w:val="20"/>
                <w:szCs w:val="20"/>
              </w:rPr>
            </w:pPr>
          </w:p>
        </w:tc>
        <w:tc>
          <w:tcPr>
            <w:tcW w:w="4310" w:type="dxa"/>
            <w:gridSpan w:val="4"/>
          </w:tcPr>
          <w:p w14:paraId="2406353D" w14:textId="77777777" w:rsidR="00010815" w:rsidRPr="00044E88" w:rsidRDefault="00010815" w:rsidP="00B01F66">
            <w:pPr>
              <w:rPr>
                <w:color w:val="auto"/>
                <w:sz w:val="20"/>
                <w:szCs w:val="20"/>
              </w:rPr>
            </w:pPr>
          </w:p>
        </w:tc>
      </w:tr>
    </w:tbl>
    <w:p w14:paraId="1E4BB9D9" w14:textId="1A9623F4" w:rsidR="00010815" w:rsidRDefault="00010815" w:rsidP="00010815">
      <w:pPr>
        <w:spacing w:after="0" w:line="240" w:lineRule="auto"/>
        <w:jc w:val="center"/>
        <w:rPr>
          <w:b/>
          <w:sz w:val="20"/>
        </w:rPr>
      </w:pPr>
      <w:r w:rsidRPr="003B078D">
        <w:rPr>
          <w:b/>
        </w:rPr>
        <w:t xml:space="preserve">(Attach Narrative on Page </w:t>
      </w:r>
      <w:r w:rsidR="00B677D8">
        <w:rPr>
          <w:b/>
        </w:rPr>
        <w:t>3</w:t>
      </w:r>
      <w:r w:rsidRPr="003B078D">
        <w:rPr>
          <w:b/>
        </w:rPr>
        <w:t>)</w:t>
      </w:r>
    </w:p>
    <w:p w14:paraId="5A25783F" w14:textId="77777777" w:rsidR="00010815" w:rsidRPr="003B078D" w:rsidRDefault="00010815" w:rsidP="00010815">
      <w:pPr>
        <w:spacing w:after="0" w:line="240" w:lineRule="auto"/>
        <w:jc w:val="center"/>
        <w:rPr>
          <w:rFonts w:ascii="Arial" w:hAnsi="Arial" w:cs="Arial"/>
          <w:b/>
          <w:bCs/>
          <w:sz w:val="22"/>
          <w:szCs w:val="22"/>
        </w:rPr>
      </w:pPr>
      <w:r>
        <w:rPr>
          <w:b/>
          <w:sz w:val="20"/>
        </w:rPr>
        <w:br w:type="page"/>
      </w:r>
      <w:r w:rsidRPr="003B078D">
        <w:rPr>
          <w:rFonts w:ascii="Arial" w:hAnsi="Arial" w:cs="Arial"/>
          <w:b/>
          <w:bCs/>
          <w:sz w:val="22"/>
          <w:szCs w:val="22"/>
        </w:rPr>
        <w:lastRenderedPageBreak/>
        <w:t>NARRATIVE</w:t>
      </w:r>
    </w:p>
    <w:p w14:paraId="6A82EE7D" w14:textId="77777777" w:rsidR="00010815" w:rsidRDefault="00010815" w:rsidP="00010815">
      <w:pPr>
        <w:spacing w:after="0" w:line="240" w:lineRule="auto"/>
        <w:jc w:val="center"/>
        <w:rPr>
          <w:rFonts w:ascii="Arial" w:hAnsi="Arial" w:cs="Arial"/>
          <w:bCs/>
        </w:rPr>
      </w:pPr>
      <w:r w:rsidRPr="003B078D">
        <w:rPr>
          <w:rFonts w:ascii="Arial" w:hAnsi="Arial" w:cs="Arial"/>
          <w:bCs/>
        </w:rPr>
        <w:t>(Maximum 500 words)</w:t>
      </w:r>
    </w:p>
    <w:p w14:paraId="3C0416F0" w14:textId="77777777" w:rsidR="00010815" w:rsidRDefault="00F00AF1" w:rsidP="00010815">
      <w:pPr>
        <w:spacing w:after="0" w:line="240" w:lineRule="auto"/>
        <w:jc w:val="both"/>
        <w:rPr>
          <w:rFonts w:ascii="Arial" w:hAnsi="Arial" w:cs="Arial"/>
          <w:bCs/>
        </w:rPr>
        <w:sectPr w:rsidR="00010815" w:rsidSect="00010815">
          <w:headerReference w:type="default" r:id="rId10"/>
          <w:footerReference w:type="default" r:id="rId11"/>
          <w:pgSz w:w="12240" w:h="15840" w:code="1"/>
          <w:pgMar w:top="720" w:right="720" w:bottom="450" w:left="720" w:header="360" w:footer="422" w:gutter="0"/>
          <w:cols w:space="720"/>
          <w:docGrid w:linePitch="360"/>
        </w:sectPr>
      </w:pPr>
      <w:r>
        <w:rPr>
          <w:rFonts w:ascii="Arial" w:hAnsi="Arial" w:cs="Arial"/>
          <w:bCs/>
        </w:rPr>
        <w:pict w14:anchorId="48F82911">
          <v:rect id="_x0000_i1025" style="width:540pt;height:1pt" o:hralign="center" o:hrstd="t" o:hrnoshade="t" o:hr="t" fillcolor="black [3213]" stroked="f"/>
        </w:pict>
      </w:r>
    </w:p>
    <w:p w14:paraId="03F0D3C0" w14:textId="518760FD" w:rsidR="00010815" w:rsidRDefault="00010815" w:rsidP="00010815">
      <w:pPr>
        <w:spacing w:after="0" w:line="240" w:lineRule="auto"/>
        <w:jc w:val="both"/>
        <w:rPr>
          <w:rFonts w:cstheme="minorHAnsi"/>
          <w:sz w:val="20"/>
          <w:szCs w:val="20"/>
        </w:rPr>
      </w:pPr>
    </w:p>
    <w:sectPr w:rsidR="00010815" w:rsidSect="00010815">
      <w:type w:val="continuous"/>
      <w:pgSz w:w="12240" w:h="15840" w:code="1"/>
      <w:pgMar w:top="720" w:right="720" w:bottom="450" w:left="720" w:header="360" w:footer="42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4AEB8" w14:textId="77777777" w:rsidR="00F00AF1" w:rsidRDefault="00F00AF1">
      <w:pPr>
        <w:spacing w:after="0" w:line="240" w:lineRule="auto"/>
      </w:pPr>
      <w:r>
        <w:separator/>
      </w:r>
    </w:p>
  </w:endnote>
  <w:endnote w:type="continuationSeparator" w:id="0">
    <w:p w14:paraId="33586AFE" w14:textId="77777777" w:rsidR="00F00AF1" w:rsidRDefault="00F0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4708C" w14:textId="77777777" w:rsidR="00695107" w:rsidRPr="00010815" w:rsidRDefault="00010815" w:rsidP="00010815">
    <w:pPr>
      <w:pStyle w:val="Footer"/>
      <w:spacing w:before="0"/>
      <w:jc w:val="center"/>
      <w:rPr>
        <w:rFonts w:asciiTheme="minorHAnsi" w:hAnsiTheme="minorHAnsi" w:cstheme="minorHAnsi"/>
        <w:color w:val="auto"/>
        <w:sz w:val="18"/>
        <w:szCs w:val="18"/>
      </w:rPr>
    </w:pPr>
    <w:r w:rsidRPr="00010815">
      <w:rPr>
        <w:rFonts w:asciiTheme="minorHAnsi" w:hAnsiTheme="minorHAnsi" w:cstheme="minorHAnsi"/>
        <w:color w:val="auto"/>
        <w:sz w:val="18"/>
        <w:szCs w:val="18"/>
      </w:rPr>
      <w:t xml:space="preserve">Page </w:t>
    </w:r>
    <w:r w:rsidRPr="00010815">
      <w:rPr>
        <w:rFonts w:asciiTheme="minorHAnsi" w:hAnsiTheme="minorHAnsi" w:cstheme="minorHAnsi"/>
        <w:bCs/>
        <w:color w:val="auto"/>
        <w:sz w:val="18"/>
        <w:szCs w:val="18"/>
      </w:rPr>
      <w:fldChar w:fldCharType="begin"/>
    </w:r>
    <w:r w:rsidRPr="00010815">
      <w:rPr>
        <w:rFonts w:asciiTheme="minorHAnsi" w:hAnsiTheme="minorHAnsi" w:cstheme="minorHAnsi"/>
        <w:bCs/>
        <w:color w:val="auto"/>
        <w:sz w:val="18"/>
        <w:szCs w:val="18"/>
      </w:rPr>
      <w:instrText xml:space="preserve"> PAGE  \* Arabic  \* MERGEFORMAT </w:instrText>
    </w:r>
    <w:r w:rsidRPr="00010815">
      <w:rPr>
        <w:rFonts w:asciiTheme="minorHAnsi" w:hAnsiTheme="minorHAnsi" w:cstheme="minorHAnsi"/>
        <w:bCs/>
        <w:color w:val="auto"/>
        <w:sz w:val="18"/>
        <w:szCs w:val="18"/>
      </w:rPr>
      <w:fldChar w:fldCharType="separate"/>
    </w:r>
    <w:r w:rsidR="00394094">
      <w:rPr>
        <w:rFonts w:asciiTheme="minorHAnsi" w:hAnsiTheme="minorHAnsi" w:cstheme="minorHAnsi"/>
        <w:bCs/>
        <w:color w:val="auto"/>
        <w:sz w:val="18"/>
        <w:szCs w:val="18"/>
      </w:rPr>
      <w:t>1</w:t>
    </w:r>
    <w:r w:rsidRPr="00010815">
      <w:rPr>
        <w:rFonts w:asciiTheme="minorHAnsi" w:hAnsiTheme="minorHAnsi" w:cstheme="minorHAnsi"/>
        <w:bCs/>
        <w:color w:val="auto"/>
        <w:sz w:val="18"/>
        <w:szCs w:val="18"/>
      </w:rPr>
      <w:fldChar w:fldCharType="end"/>
    </w:r>
    <w:r w:rsidRPr="00010815">
      <w:rPr>
        <w:rFonts w:asciiTheme="minorHAnsi" w:hAnsiTheme="minorHAnsi" w:cstheme="minorHAnsi"/>
        <w:color w:val="auto"/>
        <w:sz w:val="18"/>
        <w:szCs w:val="18"/>
      </w:rPr>
      <w:t xml:space="preserve"> of </w:t>
    </w:r>
    <w:r w:rsidRPr="00010815">
      <w:rPr>
        <w:rFonts w:asciiTheme="minorHAnsi" w:hAnsiTheme="minorHAnsi" w:cstheme="minorHAnsi"/>
        <w:bCs/>
        <w:color w:val="auto"/>
        <w:sz w:val="18"/>
        <w:szCs w:val="18"/>
      </w:rPr>
      <w:fldChar w:fldCharType="begin"/>
    </w:r>
    <w:r w:rsidRPr="00010815">
      <w:rPr>
        <w:rFonts w:asciiTheme="minorHAnsi" w:hAnsiTheme="minorHAnsi" w:cstheme="minorHAnsi"/>
        <w:bCs/>
        <w:color w:val="auto"/>
        <w:sz w:val="18"/>
        <w:szCs w:val="18"/>
      </w:rPr>
      <w:instrText xml:space="preserve"> NUMPAGES  \* Arabic  \* MERGEFORMAT </w:instrText>
    </w:r>
    <w:r w:rsidRPr="00010815">
      <w:rPr>
        <w:rFonts w:asciiTheme="minorHAnsi" w:hAnsiTheme="minorHAnsi" w:cstheme="minorHAnsi"/>
        <w:bCs/>
        <w:color w:val="auto"/>
        <w:sz w:val="18"/>
        <w:szCs w:val="18"/>
      </w:rPr>
      <w:fldChar w:fldCharType="separate"/>
    </w:r>
    <w:r w:rsidR="00394094">
      <w:rPr>
        <w:rFonts w:asciiTheme="minorHAnsi" w:hAnsiTheme="minorHAnsi" w:cstheme="minorHAnsi"/>
        <w:bCs/>
        <w:color w:val="auto"/>
        <w:sz w:val="18"/>
        <w:szCs w:val="18"/>
      </w:rPr>
      <w:t>2</w:t>
    </w:r>
    <w:r w:rsidRPr="00010815">
      <w:rPr>
        <w:rFonts w:asciiTheme="minorHAnsi" w:hAnsiTheme="minorHAnsi" w:cstheme="minorHAnsi"/>
        <w:bCs/>
        <w:color w:val="aut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D888C" w14:textId="77777777" w:rsidR="00F00AF1" w:rsidRDefault="00F00AF1">
      <w:pPr>
        <w:spacing w:after="0" w:line="240" w:lineRule="auto"/>
      </w:pPr>
      <w:r>
        <w:separator/>
      </w:r>
    </w:p>
  </w:footnote>
  <w:footnote w:type="continuationSeparator" w:id="0">
    <w:p w14:paraId="642AF270" w14:textId="77777777" w:rsidR="00F00AF1" w:rsidRDefault="00F00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650"/>
      <w:gridCol w:w="1435"/>
    </w:tblGrid>
    <w:tr w:rsidR="00E07491" w14:paraId="5421C7FE" w14:textId="77777777" w:rsidTr="00B01F66">
      <w:tc>
        <w:tcPr>
          <w:tcW w:w="1705" w:type="dxa"/>
        </w:tcPr>
        <w:p w14:paraId="1CCB8167" w14:textId="77777777" w:rsidR="00E07491" w:rsidRDefault="00E07491" w:rsidP="00E07491">
          <w:pPr>
            <w:pStyle w:val="Header"/>
          </w:pPr>
          <w:r w:rsidRPr="009C6E97">
            <w:rPr>
              <w:rFonts w:ascii="Arial" w:eastAsia="Times New Roman" w:hAnsi="Arial" w:cs="Arial"/>
              <w:b/>
              <w:bCs/>
              <w:noProof/>
              <w:color w:val="auto"/>
              <w:sz w:val="24"/>
              <w:szCs w:val="24"/>
              <w:lang w:eastAsia="en-US"/>
            </w:rPr>
            <w:drawing>
              <wp:anchor distT="0" distB="0" distL="114300" distR="114300" simplePos="0" relativeHeight="251659264" behindDoc="0" locked="0" layoutInCell="1" allowOverlap="1" wp14:anchorId="405851D2" wp14:editId="1747B9A9">
                <wp:simplePos x="0" y="0"/>
                <wp:positionH relativeFrom="column">
                  <wp:posOffset>-6235</wp:posOffset>
                </wp:positionH>
                <wp:positionV relativeFrom="paragraph">
                  <wp:posOffset>5195</wp:posOffset>
                </wp:positionV>
                <wp:extent cx="875928" cy="464128"/>
                <wp:effectExtent l="0" t="0" r="635" b="0"/>
                <wp:wrapNone/>
                <wp:docPr id="21" name="Picture 21" descr="\\COdata\Shares\CO\Users\pt948fk\Mydocs\My Pictures\FDOT Logo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ata\Shares\CO\Users\pt948fk\Mydocs\My Pictures\FDOT Logos\image0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2595" cy="467660"/>
                        </a:xfrm>
                        <a:prstGeom prst="rect">
                          <a:avLst/>
                        </a:prstGeom>
                        <a:noFill/>
                        <a:ln>
                          <a:noFill/>
                        </a:ln>
                      </pic:spPr>
                    </pic:pic>
                  </a:graphicData>
                </a:graphic>
                <wp14:sizeRelV relativeFrom="margin">
                  <wp14:pctHeight>0</wp14:pctHeight>
                </wp14:sizeRelV>
              </wp:anchor>
            </w:drawing>
          </w:r>
        </w:p>
      </w:tc>
      <w:tc>
        <w:tcPr>
          <w:tcW w:w="7650" w:type="dxa"/>
        </w:tcPr>
        <w:p w14:paraId="46300404" w14:textId="77777777" w:rsidR="00E07491" w:rsidRPr="00BC1699" w:rsidRDefault="00E07491" w:rsidP="00E07491">
          <w:pPr>
            <w:jc w:val="center"/>
            <w:rPr>
              <w:rFonts w:ascii="Arial" w:eastAsia="Times New Roman" w:hAnsi="Arial" w:cs="Arial"/>
              <w:b/>
              <w:bCs/>
              <w:color w:val="auto"/>
              <w:sz w:val="12"/>
              <w:szCs w:val="12"/>
              <w:lang w:eastAsia="en-US"/>
            </w:rPr>
          </w:pPr>
          <w:r w:rsidRPr="00BC1699">
            <w:rPr>
              <w:rFonts w:ascii="Arial" w:eastAsia="Times New Roman" w:hAnsi="Arial" w:cs="Arial"/>
              <w:b/>
              <w:bCs/>
              <w:color w:val="auto"/>
              <w:sz w:val="12"/>
              <w:szCs w:val="12"/>
              <w:lang w:eastAsia="en-US"/>
            </w:rPr>
            <w:t>Florida Department of Transportation</w:t>
          </w:r>
        </w:p>
        <w:p w14:paraId="3B16DEC0" w14:textId="77777777" w:rsidR="00E07491" w:rsidRPr="003B078D" w:rsidRDefault="00E07491" w:rsidP="00E07491">
          <w:pPr>
            <w:jc w:val="center"/>
            <w:rPr>
              <w:rFonts w:ascii="Arial" w:eastAsia="Times New Roman" w:hAnsi="Arial" w:cs="Arial"/>
              <w:b/>
              <w:bCs/>
              <w:color w:val="auto"/>
              <w:sz w:val="22"/>
              <w:szCs w:val="22"/>
              <w:lang w:eastAsia="en-US"/>
            </w:rPr>
          </w:pPr>
          <w:r w:rsidRPr="003B078D">
            <w:rPr>
              <w:rFonts w:ascii="Arial" w:eastAsia="Times New Roman" w:hAnsi="Arial" w:cs="Arial"/>
              <w:b/>
              <w:bCs/>
              <w:color w:val="auto"/>
              <w:sz w:val="22"/>
              <w:szCs w:val="22"/>
              <w:lang w:eastAsia="en-US"/>
            </w:rPr>
            <w:t>Award Nomination Form</w:t>
          </w:r>
        </w:p>
        <w:p w14:paraId="776C48A8" w14:textId="77777777" w:rsidR="00E07491" w:rsidRPr="00E07491" w:rsidRDefault="00E07491" w:rsidP="00E07491">
          <w:pPr>
            <w:pStyle w:val="Header"/>
            <w:jc w:val="center"/>
            <w:rPr>
              <w:sz w:val="22"/>
              <w:szCs w:val="22"/>
            </w:rPr>
          </w:pPr>
          <w:r w:rsidRPr="00E07491">
            <w:rPr>
              <w:rFonts w:ascii="Arial" w:eastAsia="Times New Roman" w:hAnsi="Arial" w:cs="Arial"/>
              <w:b/>
              <w:bCs/>
              <w:color w:val="auto"/>
              <w:sz w:val="22"/>
              <w:szCs w:val="22"/>
              <w:lang w:eastAsia="en-US"/>
            </w:rPr>
            <w:t>Commercial Service Airport of the Year</w:t>
          </w:r>
        </w:p>
      </w:tc>
      <w:tc>
        <w:tcPr>
          <w:tcW w:w="1435" w:type="dxa"/>
          <w:vAlign w:val="center"/>
        </w:tcPr>
        <w:p w14:paraId="102C5E3A" w14:textId="77777777" w:rsidR="00E07491" w:rsidRPr="00944ED5" w:rsidRDefault="00E07491" w:rsidP="00E07491">
          <w:pPr>
            <w:pStyle w:val="Header"/>
            <w:jc w:val="right"/>
            <w:rPr>
              <w:color w:val="auto"/>
              <w:sz w:val="12"/>
              <w:szCs w:val="12"/>
            </w:rPr>
          </w:pPr>
          <w:r w:rsidRPr="00944ED5">
            <w:rPr>
              <w:color w:val="auto"/>
              <w:sz w:val="12"/>
              <w:szCs w:val="12"/>
            </w:rPr>
            <w:t>725-040-2</w:t>
          </w:r>
          <w:r>
            <w:rPr>
              <w:color w:val="auto"/>
              <w:sz w:val="12"/>
              <w:szCs w:val="12"/>
            </w:rPr>
            <w:t>3</w:t>
          </w:r>
        </w:p>
        <w:p w14:paraId="1127A107" w14:textId="77777777" w:rsidR="00E07491" w:rsidRPr="00944ED5" w:rsidRDefault="00E07491" w:rsidP="00E07491">
          <w:pPr>
            <w:pStyle w:val="Header"/>
            <w:jc w:val="right"/>
            <w:rPr>
              <w:color w:val="auto"/>
              <w:sz w:val="12"/>
              <w:szCs w:val="12"/>
            </w:rPr>
          </w:pPr>
          <w:r w:rsidRPr="00944ED5">
            <w:rPr>
              <w:color w:val="auto"/>
              <w:sz w:val="12"/>
              <w:szCs w:val="12"/>
            </w:rPr>
            <w:t>AVIATION</w:t>
          </w:r>
        </w:p>
        <w:p w14:paraId="385947BC" w14:textId="3D2C9DA8" w:rsidR="00E07491" w:rsidRPr="00BC1699" w:rsidRDefault="00622101" w:rsidP="00E07491">
          <w:pPr>
            <w:pStyle w:val="Header"/>
            <w:jc w:val="right"/>
            <w:rPr>
              <w:sz w:val="12"/>
              <w:szCs w:val="12"/>
            </w:rPr>
          </w:pPr>
          <w:r>
            <w:rPr>
              <w:sz w:val="12"/>
              <w:szCs w:val="12"/>
            </w:rPr>
            <w:t>2/20</w:t>
          </w:r>
        </w:p>
      </w:tc>
    </w:tr>
  </w:tbl>
  <w:p w14:paraId="2F024D2A" w14:textId="77777777" w:rsidR="00E07491" w:rsidRDefault="00E074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E24A85"/>
    <w:multiLevelType w:val="hybridMultilevel"/>
    <w:tmpl w:val="1F427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4A1420"/>
    <w:multiLevelType w:val="hybridMultilevel"/>
    <w:tmpl w:val="6B6EF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0E038D"/>
    <w:multiLevelType w:val="hybridMultilevel"/>
    <w:tmpl w:val="C7F0C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B74157"/>
    <w:multiLevelType w:val="hybridMultilevel"/>
    <w:tmpl w:val="B554D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061B1B"/>
    <w:multiLevelType w:val="hybridMultilevel"/>
    <w:tmpl w:val="0E6ED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E24DB4"/>
    <w:multiLevelType w:val="hybridMultilevel"/>
    <w:tmpl w:val="5C688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6"/>
    <w:lvlOverride w:ilvl="0">
      <w:startOverride w:val="1"/>
    </w:lvlOverride>
  </w:num>
  <w:num w:numId="4">
    <w:abstractNumId w:val="1"/>
  </w:num>
  <w:num w:numId="5">
    <w:abstractNumId w:val="4"/>
  </w:num>
  <w:num w:numId="6">
    <w:abstractNumId w:val="2"/>
  </w:num>
  <w:num w:numId="7">
    <w:abstractNumId w:val="7"/>
  </w:num>
  <w:num w:numId="8">
    <w:abstractNumId w:val="3"/>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Dougall, Michael">
    <w15:presenceInfo w15:providerId="AD" w15:userId="S::Michael.McDougall@dot.state.fl.us::93902d9a-83f1-44a7-add0-081499c7d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D7D"/>
    <w:rsid w:val="000052DD"/>
    <w:rsid w:val="00010815"/>
    <w:rsid w:val="00030C03"/>
    <w:rsid w:val="00030C13"/>
    <w:rsid w:val="00052043"/>
    <w:rsid w:val="00055F6C"/>
    <w:rsid w:val="00064BFF"/>
    <w:rsid w:val="00064FF9"/>
    <w:rsid w:val="0008631D"/>
    <w:rsid w:val="000913A6"/>
    <w:rsid w:val="000A0B5C"/>
    <w:rsid w:val="000A11EE"/>
    <w:rsid w:val="000F3AA3"/>
    <w:rsid w:val="00102970"/>
    <w:rsid w:val="0010675A"/>
    <w:rsid w:val="001070AD"/>
    <w:rsid w:val="0016418F"/>
    <w:rsid w:val="00187ECA"/>
    <w:rsid w:val="001A08CD"/>
    <w:rsid w:val="001B286E"/>
    <w:rsid w:val="001B6372"/>
    <w:rsid w:val="001C2D7D"/>
    <w:rsid w:val="001D64D7"/>
    <w:rsid w:val="002073D8"/>
    <w:rsid w:val="00295F06"/>
    <w:rsid w:val="002961FD"/>
    <w:rsid w:val="002C6A34"/>
    <w:rsid w:val="00305123"/>
    <w:rsid w:val="00327E63"/>
    <w:rsid w:val="003413B1"/>
    <w:rsid w:val="00356BBB"/>
    <w:rsid w:val="00394094"/>
    <w:rsid w:val="003B4F7A"/>
    <w:rsid w:val="003B5BBC"/>
    <w:rsid w:val="003D69A6"/>
    <w:rsid w:val="003E044E"/>
    <w:rsid w:val="003F1358"/>
    <w:rsid w:val="00410780"/>
    <w:rsid w:val="004311B7"/>
    <w:rsid w:val="00446EF2"/>
    <w:rsid w:val="004D1AC2"/>
    <w:rsid w:val="004E37EC"/>
    <w:rsid w:val="005310D0"/>
    <w:rsid w:val="00535011"/>
    <w:rsid w:val="0054211C"/>
    <w:rsid w:val="005431FA"/>
    <w:rsid w:val="00544F2F"/>
    <w:rsid w:val="005547EB"/>
    <w:rsid w:val="005B3F22"/>
    <w:rsid w:val="005C53EB"/>
    <w:rsid w:val="005F1DF8"/>
    <w:rsid w:val="00622101"/>
    <w:rsid w:val="00635E77"/>
    <w:rsid w:val="00636BE7"/>
    <w:rsid w:val="00674610"/>
    <w:rsid w:val="00687144"/>
    <w:rsid w:val="00695107"/>
    <w:rsid w:val="006A3495"/>
    <w:rsid w:val="006A632D"/>
    <w:rsid w:val="006B0597"/>
    <w:rsid w:val="006C6952"/>
    <w:rsid w:val="006D5617"/>
    <w:rsid w:val="006E5A31"/>
    <w:rsid w:val="00716857"/>
    <w:rsid w:val="007252CB"/>
    <w:rsid w:val="00746B0C"/>
    <w:rsid w:val="007850BC"/>
    <w:rsid w:val="00791E57"/>
    <w:rsid w:val="007A51A6"/>
    <w:rsid w:val="007A6304"/>
    <w:rsid w:val="007E2E8E"/>
    <w:rsid w:val="008043F2"/>
    <w:rsid w:val="00827CDC"/>
    <w:rsid w:val="00832820"/>
    <w:rsid w:val="00841CB5"/>
    <w:rsid w:val="008551F5"/>
    <w:rsid w:val="0085727B"/>
    <w:rsid w:val="008610CD"/>
    <w:rsid w:val="00893FB1"/>
    <w:rsid w:val="008962BA"/>
    <w:rsid w:val="008C1CFA"/>
    <w:rsid w:val="00912641"/>
    <w:rsid w:val="00914F83"/>
    <w:rsid w:val="00932F4C"/>
    <w:rsid w:val="00934CE4"/>
    <w:rsid w:val="009707FE"/>
    <w:rsid w:val="009C3FFF"/>
    <w:rsid w:val="009C496C"/>
    <w:rsid w:val="009C6E97"/>
    <w:rsid w:val="009D440C"/>
    <w:rsid w:val="00AB721D"/>
    <w:rsid w:val="00AD0450"/>
    <w:rsid w:val="00B06B52"/>
    <w:rsid w:val="00B07B88"/>
    <w:rsid w:val="00B173C2"/>
    <w:rsid w:val="00B410E1"/>
    <w:rsid w:val="00B677D8"/>
    <w:rsid w:val="00BB71FA"/>
    <w:rsid w:val="00C2181B"/>
    <w:rsid w:val="00C4174E"/>
    <w:rsid w:val="00C67263"/>
    <w:rsid w:val="00C74020"/>
    <w:rsid w:val="00C94C62"/>
    <w:rsid w:val="00C965C0"/>
    <w:rsid w:val="00CA2D65"/>
    <w:rsid w:val="00CE5142"/>
    <w:rsid w:val="00D003CA"/>
    <w:rsid w:val="00D40283"/>
    <w:rsid w:val="00D67FD9"/>
    <w:rsid w:val="00D7421F"/>
    <w:rsid w:val="00DA3183"/>
    <w:rsid w:val="00DB324E"/>
    <w:rsid w:val="00DD65B1"/>
    <w:rsid w:val="00E06296"/>
    <w:rsid w:val="00E07491"/>
    <w:rsid w:val="00E209B9"/>
    <w:rsid w:val="00E24A67"/>
    <w:rsid w:val="00EC26D7"/>
    <w:rsid w:val="00EE5215"/>
    <w:rsid w:val="00EE5A2A"/>
    <w:rsid w:val="00F00AF1"/>
    <w:rsid w:val="00F31046"/>
    <w:rsid w:val="00F43D39"/>
    <w:rsid w:val="00F650FB"/>
    <w:rsid w:val="00FA2D09"/>
    <w:rsid w:val="00FB5B1A"/>
    <w:rsid w:val="00FE5499"/>
    <w:rsid w:val="00FE6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FC8C4"/>
  <w15:chartTrackingRefBased/>
  <w15:docId w15:val="{2071A998-8FF8-415C-98E0-BA8014F8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Table">
    <w:name w:val="Project Table"/>
    <w:basedOn w:val="TableNormal"/>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customStyle="1" w:styleId="SpaceBefore">
    <w:name w:val="Space Before"/>
    <w:basedOn w:val="Normal"/>
    <w:uiPriority w:val="2"/>
    <w:qFormat/>
    <w:pPr>
      <w:spacing w:before="240"/>
    </w:pPr>
  </w:style>
  <w:style w:type="character" w:styleId="Hyperlink">
    <w:name w:val="Hyperlink"/>
    <w:basedOn w:val="DefaultParagraphFont"/>
    <w:uiPriority w:val="99"/>
    <w:unhideWhenUsed/>
    <w:rsid w:val="000913A6"/>
    <w:rPr>
      <w:color w:val="40ACD1" w:themeColor="hyperlink"/>
      <w:u w:val="single"/>
    </w:rPr>
  </w:style>
  <w:style w:type="table" w:customStyle="1" w:styleId="ProjectTable1">
    <w:name w:val="Project Table1"/>
    <w:basedOn w:val="TableNormal"/>
    <w:uiPriority w:val="99"/>
    <w:rsid w:val="009C496C"/>
    <w:pPr>
      <w:spacing w:before="120" w:after="120" w:line="240" w:lineRule="auto"/>
    </w:pPr>
    <w:rPr>
      <w:rFonts w:ascii="Arial" w:eastAsia="Times New Roman" w:hAnsi="Arial" w:cs="Times New Roman"/>
    </w:rPr>
    <w:tblPr>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8610CD"/>
    <w:rPr>
      <w:color w:val="808080"/>
      <w:shd w:val="clear" w:color="auto" w:fill="E6E6E6"/>
    </w:rPr>
  </w:style>
  <w:style w:type="paragraph" w:styleId="BalloonText">
    <w:name w:val="Balloon Text"/>
    <w:basedOn w:val="Normal"/>
    <w:link w:val="BalloonTextChar"/>
    <w:uiPriority w:val="99"/>
    <w:semiHidden/>
    <w:unhideWhenUsed/>
    <w:rsid w:val="008C1CFA"/>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8C1CFA"/>
    <w:rPr>
      <w:rFonts w:ascii="Segoe UI" w:hAnsi="Segoe UI" w:cs="Segoe UI"/>
    </w:rPr>
  </w:style>
  <w:style w:type="paragraph" w:styleId="ListParagraph">
    <w:name w:val="List Paragraph"/>
    <w:basedOn w:val="Normal"/>
    <w:uiPriority w:val="34"/>
    <w:qFormat/>
    <w:rsid w:val="003413B1"/>
    <w:pPr>
      <w:ind w:left="720"/>
      <w:contextualSpacing/>
    </w:pPr>
    <w:rPr>
      <w:rFonts w:ascii="Calibri" w:eastAsiaTheme="minorHAnsi" w:hAnsi="Calibri" w:cs="Calibri"/>
      <w:color w:val="404040"/>
    </w:rPr>
  </w:style>
  <w:style w:type="character" w:styleId="CommentReference">
    <w:name w:val="annotation reference"/>
    <w:basedOn w:val="DefaultParagraphFont"/>
    <w:uiPriority w:val="99"/>
    <w:semiHidden/>
    <w:unhideWhenUsed/>
    <w:rsid w:val="008962BA"/>
    <w:rPr>
      <w:sz w:val="16"/>
      <w:szCs w:val="16"/>
    </w:rPr>
  </w:style>
  <w:style w:type="paragraph" w:styleId="CommentText">
    <w:name w:val="annotation text"/>
    <w:basedOn w:val="Normal"/>
    <w:link w:val="CommentTextChar"/>
    <w:uiPriority w:val="99"/>
    <w:semiHidden/>
    <w:unhideWhenUsed/>
    <w:rsid w:val="008962BA"/>
    <w:pPr>
      <w:spacing w:line="240" w:lineRule="auto"/>
    </w:pPr>
    <w:rPr>
      <w:sz w:val="20"/>
      <w:szCs w:val="20"/>
    </w:rPr>
  </w:style>
  <w:style w:type="character" w:customStyle="1" w:styleId="CommentTextChar">
    <w:name w:val="Comment Text Char"/>
    <w:basedOn w:val="DefaultParagraphFont"/>
    <w:link w:val="CommentText"/>
    <w:uiPriority w:val="99"/>
    <w:semiHidden/>
    <w:rsid w:val="008962BA"/>
    <w:rPr>
      <w:sz w:val="20"/>
      <w:szCs w:val="20"/>
    </w:rPr>
  </w:style>
  <w:style w:type="paragraph" w:styleId="CommentSubject">
    <w:name w:val="annotation subject"/>
    <w:basedOn w:val="CommentText"/>
    <w:next w:val="CommentText"/>
    <w:link w:val="CommentSubjectChar"/>
    <w:uiPriority w:val="99"/>
    <w:semiHidden/>
    <w:unhideWhenUsed/>
    <w:rsid w:val="008962BA"/>
    <w:rPr>
      <w:b/>
      <w:bCs/>
    </w:rPr>
  </w:style>
  <w:style w:type="character" w:customStyle="1" w:styleId="CommentSubjectChar">
    <w:name w:val="Comment Subject Char"/>
    <w:basedOn w:val="CommentTextChar"/>
    <w:link w:val="CommentSubject"/>
    <w:uiPriority w:val="99"/>
    <w:semiHidden/>
    <w:rsid w:val="008962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992844">
      <w:bodyDiv w:val="1"/>
      <w:marLeft w:val="0"/>
      <w:marRight w:val="0"/>
      <w:marTop w:val="0"/>
      <w:marBottom w:val="0"/>
      <w:divBdr>
        <w:top w:val="none" w:sz="0" w:space="0" w:color="auto"/>
        <w:left w:val="none" w:sz="0" w:space="0" w:color="auto"/>
        <w:bottom w:val="none" w:sz="0" w:space="0" w:color="auto"/>
        <w:right w:val="none" w:sz="0" w:space="0" w:color="auto"/>
      </w:divBdr>
    </w:div>
    <w:div w:id="12306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ichael.McDougall@dot.state.fl.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948fk\AppData\Roaming\Microsoft\Templates\Project%20change%20authorization%20form%20(Business%20Blue%20design).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1DEF87D0-37F8-446A-BFED-4BE15202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change authorization form (Business Blue design)</Template>
  <TotalTime>53</TotalTime>
  <Pages>3</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Florida Department of Transportation</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pt948fk</dc:creator>
  <cp:keywords/>
  <cp:lastModifiedBy>McDougall, Michael</cp:lastModifiedBy>
  <cp:revision>11</cp:revision>
  <cp:lastPrinted>2020-05-06T16:03:00Z</cp:lastPrinted>
  <dcterms:created xsi:type="dcterms:W3CDTF">2020-05-06T13:34:00Z</dcterms:created>
  <dcterms:modified xsi:type="dcterms:W3CDTF">2020-05-06T20:42:00Z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